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26B25" w14:textId="1B15669A" w:rsidR="00AE048F" w:rsidRDefault="00AE048F">
      <w:pPr>
        <w:rPr>
          <w:ins w:id="0" w:author="Author"/>
          <w:rFonts w:ascii="Times New Roman" w:hAnsi="Times New Roman" w:cs="Times New Roman"/>
          <w:b/>
          <w:bCs/>
          <w:sz w:val="20"/>
          <w:szCs w:val="20"/>
          <w:lang w:val="en-US"/>
        </w:rPr>
      </w:pPr>
      <w:bookmarkStart w:id="1" w:name="_GoBack"/>
      <w:bookmarkEnd w:id="1"/>
      <w:ins w:id="2" w:author="Author">
        <w:r>
          <w:rPr>
            <w:rFonts w:ascii="Times New Roman" w:hAnsi="Times New Roman" w:cs="Times New Roman"/>
            <w:b/>
            <w:bCs/>
            <w:sz w:val="20"/>
            <w:szCs w:val="20"/>
            <w:lang w:val="en-US"/>
          </w:rPr>
          <w:t>Annex II</w:t>
        </w:r>
      </w:ins>
    </w:p>
    <w:p w14:paraId="6D25978D" w14:textId="77777777" w:rsidR="00495750" w:rsidRDefault="00495750">
      <w:pPr>
        <w:rPr>
          <w:rFonts w:ascii="Times New Roman" w:hAnsi="Times New Roman" w:cs="Times New Roman"/>
          <w:b/>
          <w:sz w:val="20"/>
          <w:szCs w:val="20"/>
          <w:lang w:val="en-GB"/>
        </w:rPr>
      </w:pPr>
      <w:r w:rsidRPr="002C529E">
        <w:rPr>
          <w:rFonts w:ascii="Times New Roman" w:hAnsi="Times New Roman" w:cs="Times New Roman"/>
          <w:b/>
          <w:bCs/>
          <w:sz w:val="20"/>
          <w:szCs w:val="20"/>
          <w:lang w:val="en-US"/>
        </w:rPr>
        <w:t>S.2</w:t>
      </w:r>
      <w:r w:rsidRPr="00CB716D">
        <w:rPr>
          <w:rFonts w:ascii="Times New Roman" w:hAnsi="Times New Roman" w:cs="Times New Roman"/>
          <w:b/>
          <w:bCs/>
          <w:sz w:val="20"/>
          <w:szCs w:val="20"/>
          <w:lang w:val="en-US"/>
        </w:rPr>
        <w:t>5.0</w:t>
      </w:r>
      <w:r>
        <w:rPr>
          <w:rFonts w:ascii="Times New Roman" w:hAnsi="Times New Roman" w:cs="Times New Roman"/>
          <w:b/>
          <w:bCs/>
          <w:sz w:val="20"/>
          <w:szCs w:val="20"/>
          <w:lang w:val="en-US"/>
        </w:rPr>
        <w:t>2.</w:t>
      </w:r>
      <w:r w:rsidRPr="00CB716D">
        <w:rPr>
          <w:rFonts w:ascii="Times New Roman" w:hAnsi="Times New Roman" w:cs="Times New Roman"/>
          <w:b/>
          <w:bCs/>
          <w:sz w:val="20"/>
          <w:szCs w:val="20"/>
          <w:lang w:val="en-US"/>
        </w:rPr>
        <w:t xml:space="preserve"> – </w:t>
      </w:r>
      <w:r w:rsidRPr="00CB716D">
        <w:rPr>
          <w:rFonts w:ascii="Times New Roman" w:hAnsi="Times New Roman" w:cs="Times New Roman"/>
          <w:b/>
          <w:sz w:val="20"/>
          <w:szCs w:val="20"/>
          <w:lang w:val="en-GB"/>
        </w:rPr>
        <w:t xml:space="preserve">Solvency Capital Requirement - </w:t>
      </w:r>
      <w:r w:rsidRPr="00495750">
        <w:rPr>
          <w:rFonts w:ascii="Times New Roman" w:hAnsi="Times New Roman" w:cs="Times New Roman"/>
          <w:b/>
          <w:sz w:val="20"/>
          <w:szCs w:val="20"/>
          <w:lang w:val="en-GB"/>
        </w:rPr>
        <w:t>for undertakings using the standard formula and partial internal model</w:t>
      </w:r>
    </w:p>
    <w:p w14:paraId="0AB7CEF0" w14:textId="5633EA97" w:rsidR="006F37DA" w:rsidRPr="008E6575" w:rsidRDefault="006F37DA">
      <w:pPr>
        <w:rPr>
          <w:rFonts w:ascii="Times New Roman" w:hAnsi="Times New Roman" w:cs="Times New Roman"/>
          <w:b/>
          <w:sz w:val="20"/>
          <w:szCs w:val="20"/>
          <w:lang w:val="en-GB"/>
        </w:rPr>
      </w:pPr>
      <w:r w:rsidRPr="008E6575">
        <w:rPr>
          <w:rFonts w:ascii="Times New Roman" w:hAnsi="Times New Roman" w:cs="Times New Roman"/>
          <w:b/>
          <w:sz w:val="20"/>
          <w:szCs w:val="20"/>
          <w:lang w:val="en-GB"/>
        </w:rPr>
        <w:t>General comments:</w:t>
      </w:r>
    </w:p>
    <w:p w14:paraId="6DA8308B" w14:textId="77777777" w:rsidR="00495750" w:rsidRPr="008E6575" w:rsidRDefault="00495750" w:rsidP="00495750">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85B3AA8" w14:textId="62E46C40" w:rsidR="00495750" w:rsidRPr="008E6575" w:rsidRDefault="00495750" w:rsidP="00495750">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This annex relates to opening and annual submission of information for individual entities, ring fenced-funds, matching </w:t>
      </w:r>
      <w:r w:rsidR="00D8192B" w:rsidRPr="008E6575">
        <w:rPr>
          <w:rFonts w:ascii="Times New Roman" w:hAnsi="Times New Roman" w:cs="Times New Roman"/>
          <w:sz w:val="20"/>
          <w:szCs w:val="20"/>
          <w:lang w:val="en-GB"/>
        </w:rPr>
        <w:t xml:space="preserve">adjustment </w:t>
      </w:r>
      <w:r w:rsidRPr="008E6575">
        <w:rPr>
          <w:rFonts w:ascii="Times New Roman" w:hAnsi="Times New Roman" w:cs="Times New Roman"/>
          <w:sz w:val="20"/>
          <w:szCs w:val="20"/>
          <w:lang w:val="en-GB"/>
        </w:rPr>
        <w:t>portfolios and remaining part.</w:t>
      </w:r>
    </w:p>
    <w:p w14:paraId="488A9318" w14:textId="1A5C7CD3" w:rsidR="006F37DA" w:rsidRPr="008E6575" w:rsidRDefault="006F37DA" w:rsidP="008E6575">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The components to be reported </w:t>
      </w:r>
      <w:r w:rsidR="00495750" w:rsidRPr="008E6575">
        <w:rPr>
          <w:rFonts w:ascii="Times New Roman" w:hAnsi="Times New Roman" w:cs="Times New Roman"/>
          <w:sz w:val="20"/>
          <w:szCs w:val="20"/>
          <w:lang w:val="en-GB"/>
        </w:rPr>
        <w:t xml:space="preserve">shall </w:t>
      </w:r>
      <w:r w:rsidRPr="008E6575">
        <w:rPr>
          <w:rFonts w:ascii="Times New Roman" w:hAnsi="Times New Roman" w:cs="Times New Roman"/>
          <w:sz w:val="20"/>
          <w:szCs w:val="20"/>
          <w:lang w:val="en-GB"/>
        </w:rPr>
        <w:t xml:space="preserve">be agreed between </w:t>
      </w:r>
      <w:r w:rsidR="00495750" w:rsidRPr="008E6575">
        <w:rPr>
          <w:rFonts w:ascii="Times New Roman" w:hAnsi="Times New Roman" w:cs="Times New Roman"/>
          <w:sz w:val="20"/>
          <w:szCs w:val="20"/>
          <w:lang w:val="en-GB"/>
        </w:rPr>
        <w:t xml:space="preserve">national supervisory authorities </w:t>
      </w:r>
      <w:r w:rsidRPr="008E6575">
        <w:rPr>
          <w:rFonts w:ascii="Times New Roman" w:hAnsi="Times New Roman" w:cs="Times New Roman"/>
          <w:sz w:val="20"/>
          <w:szCs w:val="20"/>
          <w:lang w:val="en-GB"/>
        </w:rPr>
        <w:t xml:space="preserve">and </w:t>
      </w:r>
      <w:r w:rsidR="00495750" w:rsidRPr="008E6575">
        <w:rPr>
          <w:rFonts w:ascii="Times New Roman" w:hAnsi="Times New Roman" w:cs="Times New Roman"/>
          <w:sz w:val="20"/>
          <w:szCs w:val="20"/>
          <w:lang w:val="en-GB"/>
        </w:rPr>
        <w:t xml:space="preserve">insurance and reinsurance </w:t>
      </w:r>
      <w:r w:rsidRPr="008E6575">
        <w:rPr>
          <w:rFonts w:ascii="Times New Roman" w:hAnsi="Times New Roman" w:cs="Times New Roman"/>
          <w:sz w:val="20"/>
          <w:szCs w:val="20"/>
          <w:lang w:val="en-GB"/>
        </w:rPr>
        <w:t xml:space="preserve">undertakings. </w:t>
      </w:r>
    </w:p>
    <w:p w14:paraId="1C49CD9C" w14:textId="119A508E" w:rsidR="00AF59F7" w:rsidDel="00BE56E8" w:rsidRDefault="00AF59F7" w:rsidP="00AF59F7">
      <w:pPr>
        <w:jc w:val="both"/>
        <w:rPr>
          <w:del w:id="3" w:author="Author"/>
          <w:rFonts w:ascii="Times New Roman" w:hAnsi="Times New Roman" w:cs="Times New Roman"/>
          <w:sz w:val="20"/>
          <w:szCs w:val="20"/>
          <w:lang w:val="en-GB"/>
        </w:rPr>
      </w:pPr>
      <w:del w:id="4" w:author="Author">
        <w:r w:rsidRPr="008E6575" w:rsidDel="00AE048F">
          <w:rPr>
            <w:rFonts w:ascii="Times New Roman" w:hAnsi="Times New Roman" w:cs="Times New Roman"/>
            <w:sz w:val="20"/>
            <w:szCs w:val="20"/>
            <w:lang w:val="en-GB"/>
          </w:rPr>
          <w:delText>The variant</w:delText>
        </w:r>
        <w:r w:rsidRPr="008E6575" w:rsidDel="00BE56E8">
          <w:rPr>
            <w:rFonts w:ascii="Times New Roman" w:hAnsi="Times New Roman" w:cs="Times New Roman"/>
            <w:sz w:val="20"/>
            <w:szCs w:val="20"/>
            <w:lang w:val="en-GB"/>
          </w:rPr>
          <w:delText xml:space="preserve"> S.25.01</w:delText>
        </w:r>
        <w:r w:rsidRPr="008E6575" w:rsidDel="00AE048F">
          <w:rPr>
            <w:rFonts w:ascii="Times New Roman" w:hAnsi="Times New Roman" w:cs="Times New Roman"/>
            <w:sz w:val="20"/>
            <w:szCs w:val="20"/>
            <w:lang w:val="en-GB"/>
          </w:rPr>
          <w:delText>.l</w:delText>
        </w:r>
        <w:r w:rsidRPr="008E6575" w:rsidDel="00BE56E8">
          <w:rPr>
            <w:rFonts w:ascii="Times New Roman" w:hAnsi="Times New Roman" w:cs="Times New Roman"/>
            <w:sz w:val="20"/>
            <w:szCs w:val="20"/>
            <w:lang w:val="en-GB"/>
          </w:rPr>
          <w:delText xml:space="preserve"> has to be filled in for each ring-fenced fund (RFF), each matching adjustment</w:delText>
        </w:r>
        <w:r w:rsidRPr="001C0219" w:rsidDel="00BE56E8">
          <w:rPr>
            <w:rFonts w:ascii="Times New Roman" w:hAnsi="Times New Roman" w:cs="Times New Roman"/>
            <w:sz w:val="20"/>
            <w:szCs w:val="20"/>
            <w:lang w:val="en-GB"/>
          </w:rPr>
          <w:delText xml:space="preserve"> </w:delText>
        </w:r>
        <w:r w:rsidDel="00BE56E8">
          <w:rPr>
            <w:rFonts w:ascii="Times New Roman" w:hAnsi="Times New Roman" w:cs="Times New Roman"/>
            <w:sz w:val="20"/>
            <w:szCs w:val="20"/>
            <w:lang w:val="en-GB"/>
          </w:rPr>
          <w:delText>p</w:delText>
        </w:r>
        <w:r w:rsidRPr="001C0219" w:rsidDel="00BE56E8">
          <w:rPr>
            <w:rFonts w:ascii="Times New Roman" w:hAnsi="Times New Roman" w:cs="Times New Roman"/>
            <w:sz w:val="20"/>
            <w:szCs w:val="20"/>
            <w:lang w:val="en-GB"/>
          </w:rPr>
          <w:delText>ortfolio (MAP)</w:delText>
        </w:r>
        <w:r w:rsidDel="00BE56E8">
          <w:rPr>
            <w:rFonts w:ascii="Times New Roman" w:hAnsi="Times New Roman" w:cs="Times New Roman"/>
            <w:sz w:val="20"/>
            <w:szCs w:val="20"/>
            <w:lang w:val="en-GB"/>
          </w:rPr>
          <w:delText xml:space="preserve"> and for the remaining part</w:delText>
        </w:r>
        <w:r w:rsidRPr="001C0219" w:rsidDel="00BE56E8">
          <w:rPr>
            <w:rFonts w:ascii="Times New Roman" w:hAnsi="Times New Roman" w:cs="Times New Roman"/>
            <w:sz w:val="20"/>
            <w:szCs w:val="20"/>
            <w:lang w:val="en-GB"/>
          </w:rPr>
          <w:delText>. However, where a RFF</w:delText>
        </w:r>
        <w:r w:rsidDel="00BE56E8">
          <w:rPr>
            <w:rFonts w:ascii="Times New Roman" w:hAnsi="Times New Roman" w:cs="Times New Roman"/>
            <w:sz w:val="20"/>
            <w:szCs w:val="20"/>
            <w:lang w:val="en-GB"/>
          </w:rPr>
          <w:delText>/MAP</w:delText>
        </w:r>
        <w:r w:rsidRPr="001C0219" w:rsidDel="00BE56E8">
          <w:rPr>
            <w:rFonts w:ascii="Times New Roman" w:hAnsi="Times New Roman" w:cs="Times New Roman"/>
            <w:sz w:val="20"/>
            <w:szCs w:val="20"/>
            <w:lang w:val="en-GB"/>
          </w:rPr>
          <w:delText xml:space="preserve"> includes a MAP</w:delText>
        </w:r>
        <w:r w:rsidDel="00BE56E8">
          <w:rPr>
            <w:rFonts w:ascii="Times New Roman" w:hAnsi="Times New Roman" w:cs="Times New Roman"/>
            <w:sz w:val="20"/>
            <w:szCs w:val="20"/>
            <w:lang w:val="en-GB"/>
          </w:rPr>
          <w:delText>/R</w:delText>
        </w:r>
        <w:r w:rsidR="003620FF" w:rsidDel="00BE56E8">
          <w:rPr>
            <w:rFonts w:ascii="Times New Roman" w:hAnsi="Times New Roman" w:cs="Times New Roman"/>
            <w:sz w:val="20"/>
            <w:szCs w:val="20"/>
            <w:lang w:val="en-GB"/>
          </w:rPr>
          <w:delText>F</w:delText>
        </w:r>
        <w:r w:rsidDel="00BE56E8">
          <w:rPr>
            <w:rFonts w:ascii="Times New Roman" w:hAnsi="Times New Roman" w:cs="Times New Roman"/>
            <w:sz w:val="20"/>
            <w:szCs w:val="20"/>
            <w:lang w:val="en-GB"/>
          </w:rPr>
          <w:delText>F embedded</w:delText>
        </w:r>
        <w:r w:rsidRPr="001C0219" w:rsidDel="00BE56E8">
          <w:rPr>
            <w:rFonts w:ascii="Times New Roman" w:hAnsi="Times New Roman" w:cs="Times New Roman"/>
            <w:sz w:val="20"/>
            <w:szCs w:val="20"/>
            <w:lang w:val="en-GB"/>
          </w:rPr>
          <w:delText xml:space="preserve">, the </w:delText>
        </w:r>
        <w:r w:rsidDel="00BE56E8">
          <w:rPr>
            <w:rFonts w:ascii="Times New Roman" w:hAnsi="Times New Roman" w:cs="Times New Roman"/>
            <w:sz w:val="20"/>
            <w:szCs w:val="20"/>
            <w:lang w:val="en-GB"/>
          </w:rPr>
          <w:delText>fund</w:delText>
        </w:r>
        <w:r w:rsidRPr="001C0219" w:rsidDel="00BE56E8">
          <w:rPr>
            <w:rFonts w:ascii="Times New Roman" w:hAnsi="Times New Roman" w:cs="Times New Roman"/>
            <w:sz w:val="20"/>
            <w:szCs w:val="20"/>
            <w:lang w:val="en-GB"/>
          </w:rPr>
          <w:delText xml:space="preserve"> should be treated as different </w:delText>
        </w:r>
        <w:r w:rsidDel="00BE56E8">
          <w:rPr>
            <w:rFonts w:ascii="Times New Roman" w:hAnsi="Times New Roman" w:cs="Times New Roman"/>
            <w:sz w:val="20"/>
            <w:szCs w:val="20"/>
            <w:lang w:val="en-GB"/>
          </w:rPr>
          <w:delText>funds</w:delText>
        </w:r>
        <w:r w:rsidRPr="001C0219" w:rsidDel="00BE56E8">
          <w:rPr>
            <w:rFonts w:ascii="Times New Roman" w:hAnsi="Times New Roman" w:cs="Times New Roman"/>
            <w:sz w:val="20"/>
            <w:szCs w:val="20"/>
            <w:lang w:val="en-GB"/>
          </w:rPr>
          <w:delText>.</w:delText>
        </w:r>
        <w:r w:rsidDel="00BE56E8">
          <w:rPr>
            <w:rFonts w:ascii="Times New Roman" w:hAnsi="Times New Roman" w:cs="Times New Roman"/>
            <w:sz w:val="20"/>
            <w:szCs w:val="20"/>
            <w:lang w:val="en-GB"/>
          </w:rPr>
          <w:delText xml:space="preserve"> This template should be reported for all sub-funds of a material RFF/MAP as identified in the second table of S.01.03.</w:delText>
        </w:r>
      </w:del>
    </w:p>
    <w:p w14:paraId="7674F54B" w14:textId="3DFB713C" w:rsidR="00FC6B4E" w:rsidRPr="008E6575" w:rsidRDefault="00495750" w:rsidP="008E6575">
      <w:pPr>
        <w:jc w:val="both"/>
        <w:rPr>
          <w:rFonts w:ascii="Times New Roman" w:hAnsi="Times New Roman" w:cs="Times New Roman"/>
          <w:sz w:val="20"/>
          <w:szCs w:val="20"/>
          <w:lang w:val="en-GB"/>
        </w:rPr>
      </w:pPr>
      <w:del w:id="5" w:author="Author">
        <w:r w:rsidRPr="008E6575" w:rsidDel="00F615FC">
          <w:rPr>
            <w:rFonts w:ascii="Times New Roman" w:hAnsi="Times New Roman" w:cs="Times New Roman"/>
            <w:sz w:val="20"/>
            <w:szCs w:val="20"/>
            <w:lang w:val="en-GB"/>
          </w:rPr>
          <w:delText>The variant</w:delText>
        </w:r>
      </w:del>
      <w:ins w:id="6" w:author="Author">
        <w:r w:rsidR="00F615FC">
          <w:rPr>
            <w:rFonts w:ascii="Times New Roman" w:hAnsi="Times New Roman" w:cs="Times New Roman"/>
            <w:sz w:val="20"/>
            <w:szCs w:val="20"/>
            <w:lang w:val="en-GB"/>
          </w:rPr>
          <w:t>Template</w:t>
        </w:r>
      </w:ins>
      <w:r w:rsidRPr="008E6575">
        <w:rPr>
          <w:rFonts w:ascii="Times New Roman" w:hAnsi="Times New Roman" w:cs="Times New Roman"/>
          <w:sz w:val="20"/>
          <w:szCs w:val="20"/>
          <w:lang w:val="en-GB"/>
        </w:rPr>
        <w:t xml:space="preserve"> </w:t>
      </w:r>
      <w:r w:rsidR="00FC6B4E" w:rsidRPr="008E6575">
        <w:rPr>
          <w:rFonts w:ascii="Times New Roman" w:hAnsi="Times New Roman" w:cs="Times New Roman"/>
          <w:sz w:val="20"/>
          <w:szCs w:val="20"/>
          <w:lang w:val="en-GB"/>
        </w:rPr>
        <w:t>S</w:t>
      </w:r>
      <w:ins w:id="7" w:author="Author">
        <w:r w:rsidR="00F615FC">
          <w:rPr>
            <w:rFonts w:ascii="Times New Roman" w:hAnsi="Times New Roman" w:cs="Times New Roman"/>
            <w:sz w:val="20"/>
            <w:szCs w:val="20"/>
            <w:lang w:val="en-GB"/>
          </w:rPr>
          <w:t>R</w:t>
        </w:r>
      </w:ins>
      <w:r w:rsidR="00FC6B4E" w:rsidRPr="008E6575">
        <w:rPr>
          <w:rFonts w:ascii="Times New Roman" w:hAnsi="Times New Roman" w:cs="Times New Roman"/>
          <w:sz w:val="20"/>
          <w:szCs w:val="20"/>
          <w:lang w:val="en-GB"/>
        </w:rPr>
        <w:t>.25.02</w:t>
      </w:r>
      <w:del w:id="8" w:author="Author">
        <w:r w:rsidR="00FC6B4E" w:rsidRPr="008E6575" w:rsidDel="00F615FC">
          <w:rPr>
            <w:rFonts w:ascii="Times New Roman" w:hAnsi="Times New Roman" w:cs="Times New Roman"/>
            <w:sz w:val="20"/>
            <w:szCs w:val="20"/>
            <w:lang w:val="en-GB"/>
          </w:rPr>
          <w:delText>.l</w:delText>
        </w:r>
      </w:del>
      <w:r w:rsidR="00FC6B4E" w:rsidRPr="008E6575">
        <w:rPr>
          <w:rFonts w:ascii="Times New Roman" w:hAnsi="Times New Roman" w:cs="Times New Roman"/>
          <w:sz w:val="20"/>
          <w:szCs w:val="20"/>
          <w:lang w:val="en-GB"/>
        </w:rPr>
        <w:t xml:space="preserve"> shall be reported by ring-fenced fund, matching </w:t>
      </w:r>
      <w:r w:rsidR="00D8192B">
        <w:rPr>
          <w:rFonts w:ascii="Times New Roman" w:hAnsi="Times New Roman" w:cs="Times New Roman"/>
          <w:sz w:val="20"/>
          <w:szCs w:val="20"/>
          <w:lang w:val="en-GB"/>
        </w:rPr>
        <w:t xml:space="preserve">adjustment </w:t>
      </w:r>
      <w:r w:rsidR="00FC6B4E" w:rsidRPr="008E6575">
        <w:rPr>
          <w:rFonts w:ascii="Times New Roman" w:hAnsi="Times New Roman" w:cs="Times New Roman"/>
          <w:sz w:val="20"/>
          <w:szCs w:val="20"/>
          <w:lang w:val="en-GB"/>
        </w:rPr>
        <w:t xml:space="preserve">portfolio and the remaining part for every undertaking under a partial internal model. This includes undertakings where a </w:t>
      </w:r>
      <w:r w:rsidRPr="008E6575">
        <w:rPr>
          <w:rFonts w:ascii="Times New Roman" w:hAnsi="Times New Roman" w:cs="Times New Roman"/>
          <w:sz w:val="20"/>
          <w:szCs w:val="20"/>
          <w:lang w:val="en-GB"/>
        </w:rPr>
        <w:t>p</w:t>
      </w:r>
      <w:r w:rsidR="00FC6B4E" w:rsidRPr="008E6575">
        <w:rPr>
          <w:rFonts w:ascii="Times New Roman" w:hAnsi="Times New Roman" w:cs="Times New Roman"/>
          <w:sz w:val="20"/>
          <w:szCs w:val="20"/>
          <w:lang w:val="en-GB"/>
        </w:rPr>
        <w:t xml:space="preserve">artial </w:t>
      </w:r>
      <w:r w:rsidRPr="008E6575">
        <w:rPr>
          <w:rFonts w:ascii="Times New Roman" w:hAnsi="Times New Roman" w:cs="Times New Roman"/>
          <w:sz w:val="20"/>
          <w:szCs w:val="20"/>
          <w:lang w:val="en-GB"/>
        </w:rPr>
        <w:t>i</w:t>
      </w:r>
      <w:r w:rsidR="00FC6B4E" w:rsidRPr="008E6575">
        <w:rPr>
          <w:rFonts w:ascii="Times New Roman" w:hAnsi="Times New Roman" w:cs="Times New Roman"/>
          <w:sz w:val="20"/>
          <w:szCs w:val="20"/>
          <w:lang w:val="en-GB"/>
        </w:rPr>
        <w:t xml:space="preserve">nternal </w:t>
      </w:r>
      <w:r w:rsidRPr="008E6575">
        <w:rPr>
          <w:rFonts w:ascii="Times New Roman" w:hAnsi="Times New Roman" w:cs="Times New Roman"/>
          <w:sz w:val="20"/>
          <w:szCs w:val="20"/>
          <w:lang w:val="en-GB"/>
        </w:rPr>
        <w:t>m</w:t>
      </w:r>
      <w:r w:rsidR="00FC6B4E" w:rsidRPr="008E6575">
        <w:rPr>
          <w:rFonts w:ascii="Times New Roman" w:hAnsi="Times New Roman" w:cs="Times New Roman"/>
          <w:sz w:val="20"/>
          <w:szCs w:val="20"/>
          <w:lang w:val="en-GB"/>
        </w:rPr>
        <w:t xml:space="preserve">odel is applied to a full ring-fenced fund and/or matching </w:t>
      </w:r>
      <w:r w:rsidR="00D8192B">
        <w:rPr>
          <w:rFonts w:ascii="Times New Roman" w:hAnsi="Times New Roman" w:cs="Times New Roman"/>
          <w:sz w:val="20"/>
          <w:szCs w:val="20"/>
          <w:lang w:val="en-GB"/>
        </w:rPr>
        <w:t xml:space="preserve">adjustment </w:t>
      </w:r>
      <w:r w:rsidR="00FC6B4E" w:rsidRPr="008E6575">
        <w:rPr>
          <w:rFonts w:ascii="Times New Roman" w:hAnsi="Times New Roman" w:cs="Times New Roman"/>
          <w:sz w:val="20"/>
          <w:szCs w:val="20"/>
          <w:lang w:val="en-GB"/>
        </w:rPr>
        <w:t xml:space="preserve">portfolio while the other ring-fenced funds and/or matching </w:t>
      </w:r>
      <w:r w:rsidR="00D8192B">
        <w:rPr>
          <w:rFonts w:ascii="Times New Roman" w:hAnsi="Times New Roman" w:cs="Times New Roman"/>
          <w:sz w:val="20"/>
          <w:szCs w:val="20"/>
          <w:lang w:val="en-GB"/>
        </w:rPr>
        <w:t xml:space="preserve">adjustment </w:t>
      </w:r>
      <w:r w:rsidR="00FC6B4E" w:rsidRPr="008E6575">
        <w:rPr>
          <w:rFonts w:ascii="Times New Roman" w:hAnsi="Times New Roman" w:cs="Times New Roman"/>
          <w:sz w:val="20"/>
          <w:szCs w:val="20"/>
          <w:lang w:val="en-GB"/>
        </w:rPr>
        <w:t xml:space="preserve">portfolios are under the standard formula. </w:t>
      </w:r>
      <w:ins w:id="9" w:author="Author">
        <w:r w:rsidR="00BE56E8">
          <w:rPr>
            <w:rFonts w:ascii="Times New Roman" w:hAnsi="Times New Roman" w:cs="Times New Roman"/>
            <w:sz w:val="20"/>
            <w:szCs w:val="20"/>
            <w:lang w:val="en-GB"/>
          </w:rPr>
          <w:t>This template should be reported for all sub-funds of a material RFF/MAP as identified in the second table of S.01.03.</w:t>
        </w:r>
      </w:ins>
    </w:p>
    <w:p w14:paraId="39720026" w14:textId="116E3977" w:rsidR="00FC1365" w:rsidRPr="008E6575" w:rsidRDefault="00495750" w:rsidP="008E6575">
      <w:pPr>
        <w:jc w:val="both"/>
        <w:rPr>
          <w:rFonts w:ascii="Times New Roman" w:hAnsi="Times New Roman" w:cs="Times New Roman"/>
          <w:sz w:val="20"/>
          <w:szCs w:val="20"/>
          <w:lang w:val="en-GB"/>
        </w:rPr>
      </w:pPr>
      <w:r w:rsidRPr="008E6575">
        <w:rPr>
          <w:rFonts w:ascii="Times New Roman" w:hAnsi="Times New Roman" w:cs="Times New Roman"/>
          <w:sz w:val="20"/>
          <w:szCs w:val="20"/>
          <w:lang w:val="en-GB"/>
        </w:rPr>
        <w:t>For t</w:t>
      </w:r>
      <w:r w:rsidR="00FC1365" w:rsidRPr="008E6575">
        <w:rPr>
          <w:rFonts w:ascii="Times New Roman" w:hAnsi="Times New Roman" w:cs="Times New Roman"/>
          <w:sz w:val="20"/>
          <w:szCs w:val="20"/>
          <w:lang w:val="en-GB"/>
        </w:rPr>
        <w:t xml:space="preserve">hose </w:t>
      </w:r>
      <w:r w:rsidR="00222CD3" w:rsidRPr="008E6575">
        <w:rPr>
          <w:rFonts w:ascii="Times New Roman" w:hAnsi="Times New Roman" w:cs="Times New Roman"/>
          <w:sz w:val="20"/>
          <w:szCs w:val="20"/>
          <w:lang w:val="en-GB"/>
        </w:rPr>
        <w:t>undertakings under a partial internal model</w:t>
      </w:r>
      <w:r w:rsidR="00FC1365" w:rsidRPr="008E6575">
        <w:rPr>
          <w:rFonts w:ascii="Times New Roman" w:hAnsi="Times New Roman" w:cs="Times New Roman"/>
          <w:sz w:val="20"/>
          <w:szCs w:val="20"/>
          <w:lang w:val="en-GB"/>
        </w:rPr>
        <w:t xml:space="preserve"> to which the adjustment due to the aggregation of t</w:t>
      </w:r>
      <w:r w:rsidR="00222CD3" w:rsidRPr="008E6575">
        <w:rPr>
          <w:rFonts w:ascii="Times New Roman" w:hAnsi="Times New Roman" w:cs="Times New Roman"/>
          <w:sz w:val="20"/>
          <w:szCs w:val="20"/>
          <w:lang w:val="en-GB"/>
        </w:rPr>
        <w:t xml:space="preserve">he nSCR of RFF/MAP is applicable, </w:t>
      </w:r>
      <w:r w:rsidRPr="008E6575">
        <w:rPr>
          <w:rFonts w:ascii="Times New Roman" w:hAnsi="Times New Roman" w:cs="Times New Roman"/>
          <w:sz w:val="20"/>
          <w:szCs w:val="20"/>
          <w:lang w:val="en-GB"/>
        </w:rPr>
        <w:t>w</w:t>
      </w:r>
      <w:r w:rsidR="00FC1365" w:rsidRPr="008E6575">
        <w:rPr>
          <w:rFonts w:ascii="Times New Roman" w:hAnsi="Times New Roman" w:cs="Times New Roman"/>
          <w:sz w:val="20"/>
          <w:szCs w:val="20"/>
          <w:lang w:val="en-GB"/>
        </w:rPr>
        <w:t>here the entity has MAP or RFF (except those under the scope of art</w:t>
      </w:r>
      <w:ins w:id="10" w:author="Author">
        <w:r w:rsidR="00F615FC">
          <w:rPr>
            <w:rFonts w:ascii="Times New Roman" w:hAnsi="Times New Roman" w:cs="Times New Roman"/>
            <w:sz w:val="20"/>
            <w:szCs w:val="20"/>
            <w:lang w:val="en-GB"/>
          </w:rPr>
          <w:t>icle</w:t>
        </w:r>
      </w:ins>
      <w:del w:id="11" w:author="Author">
        <w:r w:rsidR="00FC1365" w:rsidRPr="008E6575" w:rsidDel="00F615FC">
          <w:rPr>
            <w:rFonts w:ascii="Times New Roman" w:hAnsi="Times New Roman" w:cs="Times New Roman"/>
            <w:sz w:val="20"/>
            <w:szCs w:val="20"/>
            <w:lang w:val="en-GB"/>
          </w:rPr>
          <w:delText>.</w:delText>
        </w:r>
      </w:del>
      <w:r w:rsidR="00FC1365" w:rsidRPr="008E6575">
        <w:rPr>
          <w:rFonts w:ascii="Times New Roman" w:hAnsi="Times New Roman" w:cs="Times New Roman"/>
          <w:sz w:val="20"/>
          <w:szCs w:val="20"/>
          <w:lang w:val="en-GB"/>
        </w:rPr>
        <w:t xml:space="preserve"> 304</w:t>
      </w:r>
      <w:ins w:id="12" w:author="Author">
        <w:r w:rsidR="00F615FC">
          <w:rPr>
            <w:rFonts w:ascii="Times New Roman" w:hAnsi="Times New Roman" w:cs="Times New Roman"/>
            <w:sz w:val="20"/>
            <w:szCs w:val="20"/>
            <w:lang w:val="en-GB"/>
          </w:rPr>
          <w:t xml:space="preserve"> of Solvency II Directive</w:t>
        </w:r>
      </w:ins>
      <w:r w:rsidR="00FC1365" w:rsidRPr="008E6575">
        <w:rPr>
          <w:rFonts w:ascii="Times New Roman" w:hAnsi="Times New Roman" w:cs="Times New Roman"/>
          <w:sz w:val="20"/>
          <w:szCs w:val="20"/>
          <w:lang w:val="en-GB"/>
        </w:rPr>
        <w:t xml:space="preserve">) </w:t>
      </w:r>
      <w:r w:rsidRPr="008E6575">
        <w:rPr>
          <w:rFonts w:ascii="Times New Roman" w:hAnsi="Times New Roman" w:cs="Times New Roman"/>
          <w:sz w:val="20"/>
          <w:szCs w:val="20"/>
          <w:lang w:val="en-GB"/>
        </w:rPr>
        <w:t>when</w:t>
      </w:r>
      <w:r w:rsidR="00FC1365" w:rsidRPr="008E6575">
        <w:rPr>
          <w:rFonts w:ascii="Times New Roman" w:hAnsi="Times New Roman" w:cs="Times New Roman"/>
          <w:sz w:val="20"/>
          <w:szCs w:val="20"/>
          <w:lang w:val="en-GB"/>
        </w:rPr>
        <w:t xml:space="preserve"> reporting at the level of the whole undertaking, the nSCR at risk module level and the loss-absorbing capacity (LAC) of technical provisions and deferred taxes to be reported shall be calculated as follows:</w:t>
      </w:r>
    </w:p>
    <w:p w14:paraId="683A37AB" w14:textId="35ABC981" w:rsidR="00495750" w:rsidRPr="00672054" w:rsidRDefault="00495750" w:rsidP="00495750">
      <w:pPr>
        <w:pStyle w:val="ListParagraph"/>
        <w:numPr>
          <w:ilvl w:val="0"/>
          <w:numId w:val="6"/>
        </w:numPr>
        <w:jc w:val="both"/>
        <w:rPr>
          <w:rFonts w:ascii="Times New Roman" w:hAnsi="Times New Roman" w:cs="Times New Roman"/>
          <w:sz w:val="20"/>
          <w:szCs w:val="20"/>
          <w:lang w:val="en-GB"/>
        </w:rPr>
      </w:pPr>
      <w:r w:rsidRPr="00672054">
        <w:rPr>
          <w:rFonts w:ascii="Times New Roman" w:hAnsi="Times New Roman" w:cs="Times New Roman"/>
          <w:sz w:val="20"/>
          <w:szCs w:val="20"/>
          <w:lang w:val="en-GB"/>
        </w:rPr>
        <w:t xml:space="preserve">Where the undertaking applies the full adjustment due to the aggregation of the nSCR of the RFF/MAP at entity level: </w:t>
      </w:r>
      <w:r>
        <w:rPr>
          <w:rFonts w:ascii="Times New Roman" w:hAnsi="Times New Roman" w:cs="Times New Roman"/>
          <w:sz w:val="20"/>
          <w:szCs w:val="20"/>
          <w:lang w:val="en-GB"/>
        </w:rPr>
        <w:t xml:space="preserve">the </w:t>
      </w:r>
      <w:r w:rsidRPr="00672054">
        <w:rPr>
          <w:rFonts w:ascii="Times New Roman" w:hAnsi="Times New Roman" w:cs="Times New Roman"/>
          <w:sz w:val="20"/>
          <w:szCs w:val="20"/>
          <w:lang w:val="en-GB"/>
        </w:rPr>
        <w:t xml:space="preserve">nSCR </w:t>
      </w:r>
      <w:r>
        <w:rPr>
          <w:rFonts w:ascii="Times New Roman" w:hAnsi="Times New Roman" w:cs="Times New Roman"/>
          <w:sz w:val="20"/>
          <w:szCs w:val="20"/>
          <w:lang w:val="en-GB"/>
        </w:rPr>
        <w:t xml:space="preserve">is </w:t>
      </w:r>
      <w:r w:rsidRPr="00672054">
        <w:rPr>
          <w:rFonts w:ascii="Times New Roman" w:hAnsi="Times New Roman" w:cs="Times New Roman"/>
          <w:sz w:val="20"/>
          <w:szCs w:val="20"/>
          <w:lang w:val="en-GB"/>
        </w:rPr>
        <w:t>calculated as if no RFF</w:t>
      </w:r>
      <w:r>
        <w:rPr>
          <w:rFonts w:ascii="Times New Roman" w:hAnsi="Times New Roman" w:cs="Times New Roman"/>
          <w:sz w:val="20"/>
          <w:szCs w:val="20"/>
          <w:lang w:val="en-GB"/>
        </w:rPr>
        <w:t xml:space="preserve"> and the </w:t>
      </w:r>
      <w:r w:rsidRPr="00672054">
        <w:rPr>
          <w:rFonts w:ascii="Times New Roman" w:hAnsi="Times New Roman" w:cs="Times New Roman"/>
          <w:sz w:val="20"/>
          <w:szCs w:val="20"/>
          <w:lang w:val="en-GB"/>
        </w:rPr>
        <w:t xml:space="preserve">LAC shall be calculated as the sum of the LAC across all RFF/MAP and </w:t>
      </w:r>
      <w:del w:id="13" w:author="Author">
        <w:r w:rsidRPr="00672054" w:rsidDel="00F615FC">
          <w:rPr>
            <w:rFonts w:ascii="Times New Roman" w:hAnsi="Times New Roman" w:cs="Times New Roman"/>
            <w:sz w:val="20"/>
            <w:szCs w:val="20"/>
            <w:lang w:val="en-GB"/>
          </w:rPr>
          <w:delText>RP</w:delText>
        </w:r>
      </w:del>
      <w:ins w:id="14" w:author="Author">
        <w:r w:rsidR="00F615FC">
          <w:rPr>
            <w:rFonts w:ascii="Times New Roman" w:hAnsi="Times New Roman" w:cs="Times New Roman"/>
            <w:sz w:val="20"/>
            <w:szCs w:val="20"/>
            <w:lang w:val="en-GB"/>
          </w:rPr>
          <w:t>remaining part</w:t>
        </w:r>
      </w:ins>
      <w:r>
        <w:rPr>
          <w:rFonts w:ascii="Times New Roman" w:hAnsi="Times New Roman" w:cs="Times New Roman"/>
          <w:sz w:val="20"/>
          <w:szCs w:val="20"/>
          <w:lang w:val="en-GB"/>
        </w:rPr>
        <w:t>;</w:t>
      </w:r>
    </w:p>
    <w:p w14:paraId="4F18F497" w14:textId="77777777" w:rsidR="00B43B5E" w:rsidRPr="004A490F" w:rsidRDefault="00B43B5E" w:rsidP="00B43B5E">
      <w:pPr>
        <w:pStyle w:val="ListParagraph"/>
        <w:numPr>
          <w:ilvl w:val="0"/>
          <w:numId w:val="6"/>
        </w:numPr>
        <w:jc w:val="both"/>
        <w:rPr>
          <w:rFonts w:ascii="Times New Roman" w:hAnsi="Times New Roman" w:cs="Times New Roman"/>
          <w:sz w:val="20"/>
          <w:szCs w:val="20"/>
          <w:lang w:val="en-GB"/>
        </w:rPr>
      </w:pPr>
      <w:r w:rsidRPr="004A490F">
        <w:rPr>
          <w:rFonts w:ascii="Times New Roman" w:hAnsi="Times New Roman" w:cs="Times New Roman"/>
          <w:sz w:val="20"/>
          <w:szCs w:val="20"/>
          <w:lang w:val="en-GB"/>
        </w:rPr>
        <w:t xml:space="preserve">Where the undertaking applies the Simplification </w:t>
      </w:r>
      <w:r>
        <w:rPr>
          <w:rFonts w:ascii="Times New Roman" w:hAnsi="Times New Roman" w:cs="Times New Roman"/>
          <w:sz w:val="20"/>
          <w:szCs w:val="20"/>
          <w:lang w:val="en-GB"/>
        </w:rPr>
        <w:t xml:space="preserve">at </w:t>
      </w:r>
      <w:r w:rsidRPr="004A490F">
        <w:rPr>
          <w:rFonts w:ascii="Times New Roman" w:hAnsi="Times New Roman" w:cs="Times New Roman"/>
          <w:sz w:val="20"/>
          <w:szCs w:val="20"/>
          <w:lang w:val="en-GB"/>
        </w:rPr>
        <w:t xml:space="preserve">risk sub-module level to aggregate the nSCR of the RFF/MAP at entity level the </w:t>
      </w:r>
      <w:proofErr w:type="spellStart"/>
      <w:r w:rsidRPr="004A490F">
        <w:rPr>
          <w:rFonts w:ascii="Times New Roman" w:hAnsi="Times New Roman" w:cs="Times New Roman"/>
          <w:sz w:val="20"/>
          <w:szCs w:val="20"/>
          <w:lang w:val="en-GB"/>
        </w:rPr>
        <w:t>the</w:t>
      </w:r>
      <w:proofErr w:type="spellEnd"/>
      <w:r w:rsidRPr="004A490F">
        <w:rPr>
          <w:rFonts w:ascii="Times New Roman" w:hAnsi="Times New Roman" w:cs="Times New Roman"/>
          <w:sz w:val="20"/>
          <w:szCs w:val="20"/>
          <w:lang w:val="en-GB"/>
        </w:rPr>
        <w:t xml:space="preserve"> nSCR and LAC are calculated considering a direct summation at sub-module level method,</w:t>
      </w:r>
    </w:p>
    <w:p w14:paraId="0B6C1C13" w14:textId="77777777" w:rsidR="00B43B5E" w:rsidRPr="004A490F" w:rsidRDefault="00B43B5E" w:rsidP="00B43B5E">
      <w:pPr>
        <w:pStyle w:val="ListParagraph"/>
        <w:numPr>
          <w:ilvl w:val="0"/>
          <w:numId w:val="6"/>
        </w:numPr>
        <w:jc w:val="both"/>
        <w:rPr>
          <w:rFonts w:ascii="Times New Roman" w:hAnsi="Times New Roman" w:cs="Times New Roman"/>
          <w:sz w:val="20"/>
          <w:szCs w:val="20"/>
          <w:lang w:val="en-GB"/>
        </w:rPr>
      </w:pPr>
      <w:r w:rsidRPr="004A490F">
        <w:rPr>
          <w:rFonts w:ascii="Times New Roman" w:hAnsi="Times New Roman" w:cs="Times New Roman"/>
          <w:sz w:val="20"/>
          <w:szCs w:val="20"/>
          <w:lang w:val="en-GB"/>
        </w:rPr>
        <w:t>Where the undertaking applies the Simplification at risk module level to aggregate the nSCR of the RFF/MAP at entity level the nSCR and LAC are calculated considering a direct summation at module level method.</w:t>
      </w:r>
    </w:p>
    <w:p w14:paraId="136E901D" w14:textId="303C4598" w:rsidR="00FC1365" w:rsidRPr="008E6575" w:rsidRDefault="00D8192B" w:rsidP="008E6575">
      <w:pPr>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The </w:t>
      </w:r>
      <w:r w:rsidRPr="004A490F">
        <w:rPr>
          <w:rFonts w:ascii="Times New Roman" w:hAnsi="Times New Roman" w:cs="Times New Roman"/>
          <w:sz w:val="20"/>
          <w:szCs w:val="20"/>
          <w:lang w:val="en-GB"/>
        </w:rPr>
        <w:t>adjustment due to the aggregation of the nSCR of the RFF/MAP at entity level</w:t>
      </w:r>
      <w:r w:rsidRPr="00EE1DC6" w:rsidDel="009A060D">
        <w:rPr>
          <w:rFonts w:ascii="Times New Roman" w:hAnsi="Times New Roman" w:cs="Times New Roman"/>
          <w:sz w:val="20"/>
          <w:szCs w:val="20"/>
          <w:lang w:val="en-GB"/>
        </w:rPr>
        <w:t xml:space="preserve"> </w:t>
      </w:r>
      <w:r w:rsidR="00FC1365" w:rsidRPr="008E6575">
        <w:rPr>
          <w:rFonts w:ascii="Times New Roman" w:hAnsi="Times New Roman" w:cs="Times New Roman"/>
          <w:sz w:val="20"/>
          <w:szCs w:val="20"/>
          <w:lang w:val="en-GB"/>
        </w:rPr>
        <w:t>shall be allocated (C00</w:t>
      </w:r>
      <w:r w:rsidR="00495750" w:rsidRPr="008E6575">
        <w:rPr>
          <w:rFonts w:ascii="Times New Roman" w:hAnsi="Times New Roman" w:cs="Times New Roman"/>
          <w:sz w:val="20"/>
          <w:szCs w:val="20"/>
          <w:lang w:val="en-GB"/>
        </w:rPr>
        <w:t>6</w:t>
      </w:r>
      <w:r w:rsidR="00FC1365" w:rsidRPr="008E6575">
        <w:rPr>
          <w:rFonts w:ascii="Times New Roman" w:hAnsi="Times New Roman" w:cs="Times New Roman"/>
          <w:sz w:val="20"/>
          <w:szCs w:val="20"/>
          <w:lang w:val="en-GB"/>
        </w:rPr>
        <w:t>0) to the relevant risk modules</w:t>
      </w:r>
      <w:r w:rsidR="00222CD3" w:rsidRPr="008E6575">
        <w:rPr>
          <w:rFonts w:ascii="Times New Roman" w:hAnsi="Times New Roman" w:cs="Times New Roman"/>
          <w:sz w:val="20"/>
          <w:szCs w:val="20"/>
          <w:lang w:val="en-GB"/>
        </w:rPr>
        <w:t xml:space="preserve"> </w:t>
      </w:r>
      <w:r w:rsidR="00FC1365" w:rsidRPr="008E6575">
        <w:rPr>
          <w:rFonts w:ascii="Times New Roman" w:hAnsi="Times New Roman" w:cs="Times New Roman"/>
          <w:sz w:val="20"/>
          <w:szCs w:val="20"/>
          <w:lang w:val="en-GB"/>
        </w:rPr>
        <w:t>(i.e. market risk, counterparty default risk, life underwriting risk, health underwriting risk and non-life underwriting risk)</w:t>
      </w:r>
      <w:r w:rsidR="00222CD3" w:rsidRPr="008E6575">
        <w:rPr>
          <w:rFonts w:ascii="Times New Roman" w:hAnsi="Times New Roman" w:cs="Times New Roman"/>
          <w:sz w:val="20"/>
          <w:szCs w:val="20"/>
          <w:lang w:val="en-GB"/>
        </w:rPr>
        <w:t xml:space="preserve"> when calculated according to the standard formula</w:t>
      </w:r>
      <w:r w:rsidR="00FC1365" w:rsidRPr="008E6575">
        <w:rPr>
          <w:rFonts w:ascii="Times New Roman" w:hAnsi="Times New Roman" w:cs="Times New Roman"/>
          <w:sz w:val="20"/>
          <w:szCs w:val="20"/>
          <w:lang w:val="en-GB"/>
        </w:rPr>
        <w:t>. The amount to be allocated to each relevant risk module shall be calculated as follows:</w:t>
      </w:r>
    </w:p>
    <w:p w14:paraId="139B5E30" w14:textId="77777777" w:rsidR="00FC1365" w:rsidRPr="008E6575" w:rsidRDefault="00FC1365" w:rsidP="00FC1365">
      <w:pPr>
        <w:pStyle w:val="ListParagraph"/>
        <w:numPr>
          <w:ilvl w:val="0"/>
          <w:numId w:val="6"/>
        </w:numPr>
        <w:rPr>
          <w:rFonts w:ascii="Times New Roman" w:hAnsi="Times New Roman" w:cs="Times New Roman"/>
          <w:sz w:val="20"/>
          <w:szCs w:val="20"/>
          <w:lang w:val="en-GB"/>
        </w:rPr>
      </w:pPr>
      <w:r w:rsidRPr="008E6575">
        <w:rPr>
          <w:rFonts w:ascii="Times New Roman" w:hAnsi="Times New Roman" w:cs="Times New Roman"/>
          <w:sz w:val="20"/>
          <w:szCs w:val="20"/>
          <w:lang w:val="en-GB"/>
        </w:rPr>
        <w:t xml:space="preserve">Calculation of “q factor” = </w:t>
      </w:r>
      <m:oMath>
        <m:f>
          <m:fPr>
            <m:ctrlPr>
              <w:rPr>
                <w:rFonts w:ascii="Cambria Math" w:hAnsi="Cambria Math" w:cs="Times New Roman"/>
                <w:i/>
                <w:sz w:val="20"/>
                <w:szCs w:val="20"/>
                <w:lang w:val="en-GB"/>
              </w:rPr>
            </m:ctrlPr>
          </m:fPr>
          <m:num>
            <m:r>
              <w:rPr>
                <w:rFonts w:ascii="Cambria Math" w:hAnsi="Cambria Math" w:cs="Times New Roman"/>
                <w:sz w:val="20"/>
                <w:szCs w:val="20"/>
                <w:lang w:val="en-GB"/>
              </w:rPr>
              <m:t>adjustment</m:t>
            </m:r>
          </m:num>
          <m:den>
            <m:r>
              <w:rPr>
                <w:rFonts w:ascii="Cambria Math" w:hAnsi="Cambria Math" w:cs="Times New Roman"/>
                <w:sz w:val="20"/>
                <w:szCs w:val="20"/>
                <w:lang w:val="en-GB"/>
              </w:rPr>
              <m:t>BSC</m:t>
            </m:r>
            <m:sSup>
              <m:sSupPr>
                <m:ctrlPr>
                  <w:rPr>
                    <w:rFonts w:ascii="Cambria Math" w:hAnsi="Cambria Math" w:cs="Times New Roman"/>
                    <w:i/>
                    <w:sz w:val="20"/>
                    <w:szCs w:val="20"/>
                    <w:lang w:val="en-GB"/>
                  </w:rPr>
                </m:ctrlPr>
              </m:sSupPr>
              <m:e>
                <m:r>
                  <w:rPr>
                    <w:rFonts w:ascii="Cambria Math" w:hAnsi="Cambria Math" w:cs="Times New Roman"/>
                    <w:sz w:val="20"/>
                    <w:szCs w:val="20"/>
                    <w:lang w:val="en-GB"/>
                  </w:rPr>
                  <m:t>R</m:t>
                </m:r>
              </m:e>
              <m:sup>
                <m:r>
                  <w:rPr>
                    <w:rFonts w:ascii="Cambria Math" w:hAnsi="Cambria Math" w:cs="Times New Roman"/>
                    <w:sz w:val="20"/>
                    <w:szCs w:val="20"/>
                    <w:lang w:val="en-GB"/>
                  </w:rPr>
                  <m:t>'</m:t>
                </m:r>
              </m:sup>
            </m:sSup>
            <m:r>
              <w:rPr>
                <w:rFonts w:ascii="Cambria Math" w:hAnsi="Cambria Math" w:cs="Times New Roman"/>
                <w:sz w:val="20"/>
                <w:szCs w:val="20"/>
                <w:lang w:val="en-GB"/>
              </w:rPr>
              <m:t xml:space="preserve"> -</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den>
        </m:f>
      </m:oMath>
      <w:r w:rsidRPr="008E6575">
        <w:rPr>
          <w:rFonts w:ascii="Times New Roman" w:hAnsi="Times New Roman" w:cs="Times New Roman"/>
          <w:sz w:val="20"/>
          <w:szCs w:val="20"/>
          <w:lang w:val="en-GB"/>
        </w:rPr>
        <w:t xml:space="preserve"> , where</w:t>
      </w:r>
    </w:p>
    <w:p w14:paraId="4A790D03" w14:textId="77777777" w:rsidR="00FC1365" w:rsidRPr="008E6575"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adjustment</m:t>
        </m:r>
      </m:oMath>
      <w:r w:rsidRPr="008E6575">
        <w:rPr>
          <w:rFonts w:ascii="Times New Roman" w:eastAsiaTheme="minorEastAsia" w:hAnsi="Times New Roman" w:cs="Times New Roman"/>
          <w:sz w:val="20"/>
          <w:szCs w:val="20"/>
          <w:lang w:val="en-GB"/>
        </w:rPr>
        <w:t xml:space="preserve"> = Adjustment calculated according to one of the three methods referred above</w:t>
      </w:r>
    </w:p>
    <w:p w14:paraId="20F50110" w14:textId="134694B0" w:rsidR="00FC1365" w:rsidRPr="008E6575"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BSCR'</m:t>
        </m:r>
      </m:oMath>
      <w:r w:rsidRPr="008E6575">
        <w:rPr>
          <w:rFonts w:ascii="Times New Roman" w:eastAsiaTheme="minorEastAsia" w:hAnsi="Times New Roman" w:cs="Times New Roman"/>
          <w:sz w:val="20"/>
          <w:szCs w:val="20"/>
          <w:lang w:val="en-GB"/>
        </w:rPr>
        <w:t xml:space="preserve"> = </w:t>
      </w:r>
      <w:r w:rsidR="00D8192B">
        <w:rPr>
          <w:rFonts w:ascii="Times New Roman" w:eastAsiaTheme="minorEastAsia" w:hAnsi="Times New Roman" w:cs="Times New Roman"/>
          <w:sz w:val="20"/>
          <w:szCs w:val="20"/>
          <w:lang w:val="en-GB"/>
        </w:rPr>
        <w:t>Basic solvency capital requirement</w:t>
      </w:r>
      <w:r w:rsidRPr="008E6575">
        <w:rPr>
          <w:rFonts w:ascii="Times New Roman" w:eastAsiaTheme="minorEastAsia" w:hAnsi="Times New Roman" w:cs="Times New Roman"/>
          <w:sz w:val="20"/>
          <w:szCs w:val="20"/>
          <w:lang w:val="en-GB"/>
        </w:rPr>
        <w:t xml:space="preserve"> calculated according the information reported in this template</w:t>
      </w:r>
    </w:p>
    <w:p w14:paraId="72367589" w14:textId="77777777" w:rsidR="00FC1365" w:rsidRPr="008E6575" w:rsidRDefault="00BA588C" w:rsidP="00FC1365">
      <w:pPr>
        <w:pStyle w:val="ListParagraph"/>
        <w:numPr>
          <w:ilvl w:val="1"/>
          <w:numId w:val="6"/>
        </w:numPr>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oMath>
      <w:r w:rsidR="00FC1365" w:rsidRPr="008E6575">
        <w:rPr>
          <w:rFonts w:ascii="Times New Roman" w:eastAsiaTheme="minorEastAsia" w:hAnsi="Times New Roman" w:cs="Times New Roman"/>
          <w:sz w:val="20"/>
          <w:szCs w:val="20"/>
          <w:lang w:val="en-GB"/>
        </w:rPr>
        <w:t xml:space="preserve"> = nSCR for intangible assets risk according to the information reported in this template</w:t>
      </w:r>
    </w:p>
    <w:p w14:paraId="2E4807D9" w14:textId="77777777" w:rsidR="00FC1365" w:rsidRPr="008E6575" w:rsidRDefault="00FC1365" w:rsidP="00FC1365">
      <w:pPr>
        <w:pStyle w:val="ListParagraph"/>
        <w:numPr>
          <w:ilvl w:val="0"/>
          <w:numId w:val="6"/>
        </w:numPr>
        <w:rPr>
          <w:rFonts w:ascii="Times New Roman" w:hAnsi="Times New Roman" w:cs="Times New Roman"/>
          <w:sz w:val="20"/>
          <w:szCs w:val="20"/>
          <w:lang w:val="en-GB"/>
        </w:rPr>
      </w:pPr>
      <w:r w:rsidRPr="008E6575">
        <w:rPr>
          <w:rFonts w:ascii="Times New Roman" w:hAnsi="Times New Roman" w:cs="Times New Roman"/>
          <w:sz w:val="20"/>
          <w:szCs w:val="20"/>
          <w:lang w:val="en-GB"/>
        </w:rPr>
        <w:lastRenderedPageBreak/>
        <w:t>Multiplication of this “q factor” by the nSCR of each relevant risk module (i.e. market risk, counterparty default risk, life underwriting risk, health underwriting risk and non-life underwriting risk)</w:t>
      </w:r>
    </w:p>
    <w:p w14:paraId="40D61930" w14:textId="77777777" w:rsidR="00FC1365" w:rsidRPr="008E6575" w:rsidRDefault="00FC1365">
      <w:pPr>
        <w:rPr>
          <w:rFonts w:ascii="Times New Roman" w:hAnsi="Times New Roman" w:cs="Times New Roman"/>
          <w:sz w:val="20"/>
          <w:szCs w:val="20"/>
          <w:lang w:val="en-GB"/>
        </w:rPr>
      </w:pPr>
    </w:p>
    <w:p w14:paraId="126232A5" w14:textId="77777777" w:rsidR="00637229" w:rsidRPr="008E6575" w:rsidRDefault="00637229">
      <w:pPr>
        <w:rPr>
          <w:rFonts w:ascii="Times New Roman" w:hAnsi="Times New Roman" w:cs="Times New Roman"/>
          <w:sz w:val="20"/>
          <w:szCs w:val="20"/>
          <w:lang w:val="en-GB"/>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8"/>
        <w:gridCol w:w="2399"/>
        <w:gridCol w:w="4830"/>
        <w:tblGridChange w:id="15">
          <w:tblGrid>
            <w:gridCol w:w="38"/>
            <w:gridCol w:w="1488"/>
            <w:gridCol w:w="2399"/>
            <w:gridCol w:w="4717"/>
            <w:gridCol w:w="113"/>
          </w:tblGrid>
        </w:tblGridChange>
      </w:tblGrid>
      <w:tr w:rsidR="00495750" w:rsidRPr="00672054" w14:paraId="694BACFC" w14:textId="77777777" w:rsidTr="008E6575">
        <w:trPr>
          <w:trHeight w:val="141"/>
        </w:trPr>
        <w:tc>
          <w:tcPr>
            <w:tcW w:w="1488" w:type="dxa"/>
            <w:shd w:val="clear" w:color="000000" w:fill="FFFFFF"/>
          </w:tcPr>
          <w:p w14:paraId="07FD1888" w14:textId="77777777" w:rsidR="00495750" w:rsidRPr="00672054" w:rsidRDefault="00495750" w:rsidP="00672054">
            <w:pPr>
              <w:spacing w:after="0" w:line="240" w:lineRule="auto"/>
              <w:jc w:val="center"/>
              <w:rPr>
                <w:rFonts w:ascii="Times New Roman" w:eastAsia="Times New Roman" w:hAnsi="Times New Roman" w:cs="Times New Roman"/>
                <w:b/>
                <w:sz w:val="20"/>
                <w:szCs w:val="20"/>
                <w:lang w:val="en-GB" w:eastAsia="es-ES"/>
              </w:rPr>
            </w:pPr>
          </w:p>
        </w:tc>
        <w:tc>
          <w:tcPr>
            <w:tcW w:w="2399" w:type="dxa"/>
            <w:shd w:val="clear" w:color="000000" w:fill="FFFFFF"/>
          </w:tcPr>
          <w:p w14:paraId="13A2DF9E" w14:textId="77777777" w:rsidR="00495750" w:rsidRPr="00672054" w:rsidRDefault="00495750" w:rsidP="00672054">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ITEM</w:t>
            </w:r>
          </w:p>
        </w:tc>
        <w:tc>
          <w:tcPr>
            <w:tcW w:w="4830" w:type="dxa"/>
            <w:shd w:val="clear" w:color="000000" w:fill="FFFFFF"/>
          </w:tcPr>
          <w:p w14:paraId="6A696B71" w14:textId="77777777" w:rsidR="00495750" w:rsidRPr="00672054" w:rsidRDefault="00495750" w:rsidP="00672054">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INSTRUCTIONS</w:t>
            </w:r>
          </w:p>
        </w:tc>
      </w:tr>
      <w:tr w:rsidR="00A00F72" w:rsidRPr="002C529E" w14:paraId="1D40D7F7" w14:textId="77777777" w:rsidTr="008E6575">
        <w:trPr>
          <w:trHeight w:val="1620"/>
        </w:trPr>
        <w:tc>
          <w:tcPr>
            <w:tcW w:w="1488" w:type="dxa"/>
            <w:shd w:val="clear" w:color="000000" w:fill="FFFFFF"/>
            <w:hideMark/>
          </w:tcPr>
          <w:p w14:paraId="1C28CD0B" w14:textId="77777777" w:rsidR="00A00F72" w:rsidRPr="00672054" w:rsidRDefault="00A00F72"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Z00</w:t>
            </w:r>
            <w:r>
              <w:rPr>
                <w:rFonts w:ascii="Times New Roman" w:eastAsia="Times New Roman" w:hAnsi="Times New Roman" w:cs="Times New Roman"/>
                <w:sz w:val="20"/>
                <w:szCs w:val="20"/>
                <w:lang w:val="en-GB" w:eastAsia="es-ES"/>
              </w:rPr>
              <w:t>2</w:t>
            </w:r>
            <w:r w:rsidRPr="00672054">
              <w:rPr>
                <w:rFonts w:ascii="Times New Roman" w:eastAsia="Times New Roman" w:hAnsi="Times New Roman" w:cs="Times New Roman"/>
                <w:sz w:val="20"/>
                <w:szCs w:val="20"/>
                <w:lang w:val="en-GB" w:eastAsia="es-ES"/>
              </w:rPr>
              <w:t>0</w:t>
            </w:r>
          </w:p>
        </w:tc>
        <w:tc>
          <w:tcPr>
            <w:tcW w:w="2399" w:type="dxa"/>
            <w:shd w:val="clear" w:color="000000" w:fill="FFFFFF"/>
            <w:hideMark/>
          </w:tcPr>
          <w:p w14:paraId="644EF2FD" w14:textId="57F57AC4" w:rsidR="00A00F72" w:rsidRPr="00672054" w:rsidRDefault="00A00F72"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Ring</w:t>
            </w:r>
            <w:r>
              <w:rPr>
                <w:rFonts w:ascii="Times New Roman" w:eastAsia="Times New Roman" w:hAnsi="Times New Roman" w:cs="Times New Roman"/>
                <w:sz w:val="20"/>
                <w:szCs w:val="20"/>
                <w:lang w:val="en-GB" w:eastAsia="es-ES"/>
              </w:rPr>
              <w:t>-f</w:t>
            </w:r>
            <w:r w:rsidRPr="00672054">
              <w:rPr>
                <w:rFonts w:ascii="Times New Roman" w:eastAsia="Times New Roman" w:hAnsi="Times New Roman" w:cs="Times New Roman"/>
                <w:sz w:val="20"/>
                <w:szCs w:val="20"/>
                <w:lang w:val="en-GB" w:eastAsia="es-ES"/>
              </w:rPr>
              <w:t xml:space="preserve">enced </w:t>
            </w:r>
            <w:r>
              <w:rPr>
                <w:rFonts w:ascii="Times New Roman" w:eastAsia="Times New Roman" w:hAnsi="Times New Roman" w:cs="Times New Roman"/>
                <w:sz w:val="20"/>
                <w:szCs w:val="20"/>
                <w:lang w:val="en-GB" w:eastAsia="es-ES"/>
              </w:rPr>
              <w:t>f</w:t>
            </w:r>
            <w:r w:rsidRPr="00672054">
              <w:rPr>
                <w:rFonts w:ascii="Times New Roman" w:eastAsia="Times New Roman" w:hAnsi="Times New Roman" w:cs="Times New Roman"/>
                <w:sz w:val="20"/>
                <w:szCs w:val="20"/>
                <w:lang w:val="en-GB" w:eastAsia="es-ES"/>
              </w:rPr>
              <w:t xml:space="preserve">und, </w:t>
            </w:r>
            <w:r>
              <w:rPr>
                <w:rFonts w:ascii="Times New Roman" w:eastAsia="Times New Roman" w:hAnsi="Times New Roman" w:cs="Times New Roman"/>
                <w:sz w:val="20"/>
                <w:szCs w:val="20"/>
                <w:lang w:val="en-GB" w:eastAsia="es-ES"/>
              </w:rPr>
              <w:t>m</w:t>
            </w:r>
            <w:r w:rsidRPr="00672054">
              <w:rPr>
                <w:rFonts w:ascii="Times New Roman" w:eastAsia="Times New Roman" w:hAnsi="Times New Roman" w:cs="Times New Roman"/>
                <w:sz w:val="20"/>
                <w:szCs w:val="20"/>
                <w:lang w:val="en-GB" w:eastAsia="es-ES"/>
              </w:rPr>
              <w:t xml:space="preserve">atching </w:t>
            </w:r>
            <w:r w:rsidR="00D8192B">
              <w:rPr>
                <w:rFonts w:ascii="Times New Roman" w:eastAsia="Times New Roman" w:hAnsi="Times New Roman" w:cs="Times New Roman"/>
                <w:sz w:val="20"/>
                <w:szCs w:val="20"/>
                <w:lang w:val="en-GB" w:eastAsia="es-ES"/>
              </w:rPr>
              <w:t xml:space="preserve">adjustment </w:t>
            </w:r>
            <w:r w:rsidRPr="00672054">
              <w:rPr>
                <w:rFonts w:ascii="Times New Roman" w:eastAsia="Times New Roman" w:hAnsi="Times New Roman" w:cs="Times New Roman"/>
                <w:sz w:val="20"/>
                <w:szCs w:val="20"/>
                <w:lang w:val="en-GB" w:eastAsia="es-ES"/>
              </w:rPr>
              <w:t>portfolio or Remaining Part</w:t>
            </w:r>
          </w:p>
        </w:tc>
        <w:tc>
          <w:tcPr>
            <w:tcW w:w="4830" w:type="dxa"/>
            <w:shd w:val="clear" w:color="000000" w:fill="FFFFFF"/>
            <w:hideMark/>
          </w:tcPr>
          <w:p w14:paraId="21C1A76D" w14:textId="7F7399A6" w:rsidR="00A00F72" w:rsidRPr="00672054" w:rsidRDefault="00A00F72" w:rsidP="00DD5F48">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Identifies whether the reported figures are with regard to a RFF, matching </w:t>
            </w:r>
            <w:r w:rsidR="00D8192B">
              <w:rPr>
                <w:rFonts w:ascii="Times New Roman" w:eastAsia="Times New Roman" w:hAnsi="Times New Roman" w:cs="Times New Roman"/>
                <w:sz w:val="20"/>
                <w:szCs w:val="20"/>
                <w:lang w:val="en-GB" w:eastAsia="es-ES"/>
              </w:rPr>
              <w:t xml:space="preserve">adjustment </w:t>
            </w:r>
            <w:r w:rsidRPr="00672054">
              <w:rPr>
                <w:rFonts w:ascii="Times New Roman" w:eastAsia="Times New Roman" w:hAnsi="Times New Roman" w:cs="Times New Roman"/>
                <w:sz w:val="20"/>
                <w:szCs w:val="20"/>
                <w:lang w:val="en-GB" w:eastAsia="es-ES"/>
              </w:rPr>
              <w:t>portfolio or to the remaining part. One of the options in the following closed list shall be used:</w:t>
            </w:r>
            <w:r w:rsidRPr="00672054">
              <w:rPr>
                <w:rFonts w:ascii="Times New Roman" w:eastAsia="Times New Roman" w:hAnsi="Times New Roman" w:cs="Times New Roman"/>
                <w:sz w:val="20"/>
                <w:szCs w:val="20"/>
                <w:lang w:val="en-GB" w:eastAsia="es-ES"/>
              </w:rPr>
              <w:br/>
            </w:r>
            <w:r w:rsidR="00D8192B" w:rsidRPr="004A490F">
              <w:rPr>
                <w:rFonts w:ascii="Times New Roman" w:eastAsia="Times New Roman" w:hAnsi="Times New Roman" w:cs="Times New Roman"/>
                <w:sz w:val="20"/>
                <w:szCs w:val="20"/>
                <w:lang w:val="en-GB" w:eastAsia="es-ES"/>
              </w:rPr>
              <w:t>1 –</w:t>
            </w:r>
            <w:r w:rsidR="00D8192B">
              <w:rPr>
                <w:rFonts w:ascii="Times New Roman" w:eastAsia="Times New Roman" w:hAnsi="Times New Roman" w:cs="Times New Roman"/>
                <w:sz w:val="20"/>
                <w:szCs w:val="20"/>
                <w:lang w:val="en-GB" w:eastAsia="es-ES"/>
              </w:rPr>
              <w:t xml:space="preserve"> </w:t>
            </w:r>
            <w:r w:rsidR="00D8192B" w:rsidRPr="004A490F">
              <w:rPr>
                <w:rFonts w:ascii="Times New Roman" w:eastAsia="Times New Roman" w:hAnsi="Times New Roman" w:cs="Times New Roman"/>
                <w:sz w:val="20"/>
                <w:szCs w:val="20"/>
                <w:lang w:val="en-GB" w:eastAsia="es-ES"/>
              </w:rPr>
              <w:t>RFF</w:t>
            </w:r>
            <w:r w:rsidR="00D8192B">
              <w:rPr>
                <w:rFonts w:ascii="Times New Roman" w:eastAsia="Times New Roman" w:hAnsi="Times New Roman" w:cs="Times New Roman"/>
                <w:sz w:val="20"/>
                <w:szCs w:val="20"/>
                <w:lang w:val="en-GB" w:eastAsia="es-ES"/>
              </w:rPr>
              <w:t>/MAP</w:t>
            </w:r>
            <w:r w:rsidR="00D8192B" w:rsidRPr="004A490F" w:rsidDel="00C11F0B">
              <w:rPr>
                <w:rFonts w:ascii="Times New Roman" w:eastAsia="Times New Roman" w:hAnsi="Times New Roman" w:cs="Times New Roman"/>
                <w:sz w:val="20"/>
                <w:szCs w:val="20"/>
                <w:lang w:val="en-GB" w:eastAsia="es-ES"/>
              </w:rPr>
              <w:t xml:space="preserve"> </w:t>
            </w:r>
            <w:r w:rsidR="00D8192B" w:rsidRPr="004A490F">
              <w:rPr>
                <w:rFonts w:ascii="Times New Roman" w:eastAsia="Times New Roman" w:hAnsi="Times New Roman" w:cs="Times New Roman"/>
                <w:sz w:val="20"/>
                <w:szCs w:val="20"/>
                <w:lang w:val="en-GB" w:eastAsia="es-ES"/>
              </w:rPr>
              <w:br/>
            </w:r>
            <w:r w:rsidR="00D8192B">
              <w:rPr>
                <w:rFonts w:ascii="Times New Roman" w:eastAsia="Times New Roman" w:hAnsi="Times New Roman" w:cs="Times New Roman"/>
                <w:sz w:val="20"/>
                <w:szCs w:val="20"/>
                <w:lang w:val="en-GB" w:eastAsia="es-ES"/>
              </w:rPr>
              <w:t>2</w:t>
            </w:r>
            <w:r w:rsidR="00D8192B" w:rsidRPr="004A490F">
              <w:rPr>
                <w:rFonts w:ascii="Times New Roman" w:eastAsia="Times New Roman" w:hAnsi="Times New Roman" w:cs="Times New Roman"/>
                <w:sz w:val="20"/>
                <w:szCs w:val="20"/>
                <w:lang w:val="en-GB" w:eastAsia="es-ES"/>
              </w:rPr>
              <w:t xml:space="preserve"> – </w:t>
            </w:r>
            <w:r w:rsidR="00D8192B">
              <w:rPr>
                <w:rFonts w:ascii="Times New Roman" w:eastAsia="Times New Roman" w:hAnsi="Times New Roman" w:cs="Times New Roman"/>
                <w:sz w:val="20"/>
                <w:szCs w:val="20"/>
                <w:lang w:val="en-GB" w:eastAsia="es-ES"/>
              </w:rPr>
              <w:t>R</w:t>
            </w:r>
            <w:r w:rsidR="00D8192B" w:rsidRPr="004A490F">
              <w:rPr>
                <w:rFonts w:ascii="Times New Roman" w:eastAsia="Times New Roman" w:hAnsi="Times New Roman" w:cs="Times New Roman"/>
                <w:sz w:val="20"/>
                <w:szCs w:val="20"/>
                <w:lang w:val="en-GB" w:eastAsia="es-ES"/>
              </w:rPr>
              <w:t>emaining part</w:t>
            </w:r>
          </w:p>
        </w:tc>
      </w:tr>
      <w:tr w:rsidR="00637229" w:rsidRPr="00495750" w14:paraId="2DF6278F" w14:textId="77777777" w:rsidTr="008E6575">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3CE86D6" w14:textId="15C2EDD2"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Z00</w:t>
            </w:r>
            <w:r w:rsidR="00A00F72" w:rsidRPr="008E6575">
              <w:rPr>
                <w:rFonts w:ascii="Times New Roman" w:eastAsia="Times New Roman" w:hAnsi="Times New Roman" w:cs="Times New Roman"/>
                <w:sz w:val="20"/>
                <w:szCs w:val="20"/>
                <w:lang w:val="en-GB" w:eastAsia="es-ES"/>
              </w:rPr>
              <w:t>3</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75177217" w14:textId="28A0210C"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Fund/Portfolio number</w:t>
            </w:r>
          </w:p>
        </w:tc>
        <w:tc>
          <w:tcPr>
            <w:tcW w:w="4830" w:type="dxa"/>
            <w:tcBorders>
              <w:top w:val="single" w:sz="4" w:space="0" w:color="auto"/>
              <w:left w:val="nil"/>
              <w:bottom w:val="single" w:sz="4" w:space="0" w:color="auto"/>
              <w:right w:val="single" w:sz="4" w:space="0" w:color="auto"/>
            </w:tcBorders>
            <w:shd w:val="clear" w:color="auto" w:fill="auto"/>
          </w:tcPr>
          <w:p w14:paraId="22208B26" w14:textId="484BB0CD" w:rsidR="00637229" w:rsidRPr="008E6575" w:rsidRDefault="00361869" w:rsidP="00637229">
            <w:pPr>
              <w:spacing w:after="0" w:line="240" w:lineRule="auto"/>
              <w:rPr>
                <w:rFonts w:ascii="Times New Roman" w:eastAsia="Times New Roman" w:hAnsi="Times New Roman" w:cs="Times New Roman"/>
                <w:sz w:val="20"/>
                <w:szCs w:val="20"/>
                <w:lang w:val="en-GB" w:eastAsia="es-ES"/>
              </w:rPr>
            </w:pPr>
            <w:ins w:id="16"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xml:space="preserve">, </w:t>
              </w:r>
            </w:ins>
            <w:del w:id="17" w:author="Author">
              <w:r w:rsidR="00637229" w:rsidRPr="008E6575" w:rsidDel="00361869">
                <w:rPr>
                  <w:rFonts w:ascii="Times New Roman" w:eastAsia="Times New Roman" w:hAnsi="Times New Roman" w:cs="Times New Roman"/>
                  <w:sz w:val="20"/>
                  <w:szCs w:val="20"/>
                  <w:lang w:val="en-GB" w:eastAsia="es-ES"/>
                </w:rPr>
                <w:delText>I</w:delText>
              </w:r>
            </w:del>
            <w:ins w:id="18" w:author="Author">
              <w:r>
                <w:rPr>
                  <w:rFonts w:ascii="Times New Roman" w:eastAsia="Times New Roman" w:hAnsi="Times New Roman" w:cs="Times New Roman"/>
                  <w:sz w:val="20"/>
                  <w:szCs w:val="20"/>
                  <w:lang w:val="en-GB" w:eastAsia="es-ES"/>
                </w:rPr>
                <w:t>i</w:t>
              </w:r>
            </w:ins>
            <w:r w:rsidR="00637229" w:rsidRPr="008E6575">
              <w:rPr>
                <w:rFonts w:ascii="Times New Roman" w:eastAsia="Times New Roman" w:hAnsi="Times New Roman" w:cs="Times New Roman"/>
                <w:sz w:val="20"/>
                <w:szCs w:val="20"/>
                <w:lang w:val="en-GB" w:eastAsia="es-ES"/>
              </w:rPr>
              <w:t xml:space="preserve">dentification number for a ring fenced fund or matching </w:t>
            </w:r>
            <w:r w:rsidR="00D8192B" w:rsidRPr="002E3FF3">
              <w:rPr>
                <w:rFonts w:ascii="Times New Roman" w:eastAsia="Times New Roman" w:hAnsi="Times New Roman" w:cs="Times New Roman"/>
                <w:sz w:val="20"/>
                <w:szCs w:val="20"/>
                <w:lang w:val="en-GB" w:eastAsia="es-ES"/>
              </w:rPr>
              <w:t xml:space="preserve">adjustment </w:t>
            </w:r>
            <w:r w:rsidR="00637229" w:rsidRPr="008E6575">
              <w:rPr>
                <w:rFonts w:ascii="Times New Roman" w:eastAsia="Times New Roman" w:hAnsi="Times New Roman" w:cs="Times New Roman"/>
                <w:sz w:val="20"/>
                <w:szCs w:val="20"/>
                <w:lang w:val="en-GB" w:eastAsia="es-ES"/>
              </w:rPr>
              <w:t>portfolio. This number is attributed by the undertaking and must be consistent over time and with the fund/portfolio</w:t>
            </w:r>
            <w:r w:rsidR="00CA10BF" w:rsidRPr="008E6575">
              <w:rPr>
                <w:rFonts w:ascii="Times New Roman" w:eastAsia="Times New Roman" w:hAnsi="Times New Roman" w:cs="Times New Roman"/>
                <w:sz w:val="20"/>
                <w:szCs w:val="20"/>
                <w:lang w:val="en-GB" w:eastAsia="es-ES"/>
              </w:rPr>
              <w:t xml:space="preserve"> number</w:t>
            </w:r>
            <w:r w:rsidR="00637229" w:rsidRPr="008E6575">
              <w:rPr>
                <w:rFonts w:ascii="Times New Roman" w:eastAsia="Times New Roman" w:hAnsi="Times New Roman" w:cs="Times New Roman"/>
                <w:sz w:val="20"/>
                <w:szCs w:val="20"/>
                <w:lang w:val="en-GB" w:eastAsia="es-ES"/>
              </w:rPr>
              <w:t xml:space="preserve"> reported in other templates</w:t>
            </w:r>
            <w:del w:id="19" w:author="Author">
              <w:r w:rsidR="00637229" w:rsidRPr="008E6575" w:rsidDel="00F615FC">
                <w:rPr>
                  <w:rFonts w:ascii="Times New Roman" w:eastAsia="Times New Roman" w:hAnsi="Times New Roman" w:cs="Times New Roman"/>
                  <w:sz w:val="20"/>
                  <w:szCs w:val="20"/>
                  <w:lang w:val="en-GB" w:eastAsia="es-ES"/>
                </w:rPr>
                <w:delText>, e.g. S.26.02, S.14.01, S.23.01</w:delText>
              </w:r>
            </w:del>
            <w:r w:rsidR="00637229" w:rsidRPr="008E6575">
              <w:rPr>
                <w:rFonts w:ascii="Times New Roman" w:eastAsia="Times New Roman" w:hAnsi="Times New Roman" w:cs="Times New Roman"/>
                <w:sz w:val="20"/>
                <w:szCs w:val="20"/>
                <w:lang w:val="en-GB" w:eastAsia="es-ES"/>
              </w:rPr>
              <w:t xml:space="preserve">. </w:t>
            </w:r>
          </w:p>
          <w:p w14:paraId="5586F6B6"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1F80DEF5" w14:textId="1F7CFD01" w:rsidR="00637229" w:rsidRPr="008E6575" w:rsidRDefault="00361869" w:rsidP="00361869">
            <w:pPr>
              <w:spacing w:after="0" w:line="240" w:lineRule="auto"/>
              <w:rPr>
                <w:rFonts w:ascii="Times New Roman" w:eastAsia="Times New Roman" w:hAnsi="Times New Roman" w:cs="Times New Roman"/>
                <w:sz w:val="20"/>
                <w:szCs w:val="20"/>
                <w:lang w:val="en-GB" w:eastAsia="es-ES"/>
              </w:rPr>
            </w:pPr>
            <w:ins w:id="20"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ins>
            <w:del w:id="21" w:author="Author">
              <w:r w:rsidR="00637229" w:rsidRPr="008E6575" w:rsidDel="00361869">
                <w:rPr>
                  <w:rFonts w:ascii="Times New Roman" w:eastAsia="Times New Roman" w:hAnsi="Times New Roman" w:cs="Times New Roman"/>
                  <w:sz w:val="20"/>
                  <w:szCs w:val="20"/>
                  <w:lang w:val="en-GB" w:eastAsia="es-ES"/>
                </w:rPr>
                <w:delText xml:space="preserve">This item is to be completed only when item </w:delText>
              </w:r>
              <w:r w:rsidR="003B3D20" w:rsidRPr="008E6575" w:rsidDel="00361869">
                <w:rPr>
                  <w:rFonts w:ascii="Times New Roman" w:eastAsia="Times New Roman" w:hAnsi="Times New Roman" w:cs="Times New Roman"/>
                  <w:sz w:val="20"/>
                  <w:szCs w:val="20"/>
                  <w:lang w:val="en-GB" w:eastAsia="es-ES"/>
                </w:rPr>
                <w:delText>Z00</w:delText>
              </w:r>
              <w:r w:rsidR="00A00F72" w:rsidRPr="002E3FF3" w:rsidDel="00361869">
                <w:rPr>
                  <w:rFonts w:ascii="Times New Roman" w:eastAsia="Times New Roman" w:hAnsi="Times New Roman" w:cs="Times New Roman"/>
                  <w:sz w:val="20"/>
                  <w:szCs w:val="20"/>
                  <w:lang w:val="en-GB" w:eastAsia="es-ES"/>
                </w:rPr>
                <w:delText>2</w:delText>
              </w:r>
              <w:r w:rsidR="003B3D20" w:rsidRPr="008E6575" w:rsidDel="00361869">
                <w:rPr>
                  <w:rFonts w:ascii="Times New Roman" w:eastAsia="Times New Roman" w:hAnsi="Times New Roman" w:cs="Times New Roman"/>
                  <w:sz w:val="20"/>
                  <w:szCs w:val="20"/>
                  <w:lang w:val="en-GB" w:eastAsia="es-ES"/>
                </w:rPr>
                <w:delText>0</w:delText>
              </w:r>
              <w:r w:rsidR="00637229" w:rsidRPr="008E6575" w:rsidDel="00361869">
                <w:rPr>
                  <w:rFonts w:ascii="Times New Roman" w:eastAsia="Times New Roman" w:hAnsi="Times New Roman" w:cs="Times New Roman"/>
                  <w:sz w:val="20"/>
                  <w:szCs w:val="20"/>
                  <w:lang w:val="en-GB" w:eastAsia="es-ES"/>
                </w:rPr>
                <w:delText xml:space="preserve"> = 1</w:delText>
              </w:r>
              <w:r w:rsidR="00D424E1" w:rsidRPr="008E6575" w:rsidDel="00361869">
                <w:rPr>
                  <w:rFonts w:ascii="Times New Roman" w:eastAsia="Times New Roman" w:hAnsi="Times New Roman" w:cs="Times New Roman"/>
                  <w:sz w:val="20"/>
                  <w:szCs w:val="20"/>
                  <w:lang w:val="en-GB" w:eastAsia="es-ES"/>
                </w:rPr>
                <w:delText xml:space="preserve"> </w:delText>
              </w:r>
            </w:del>
          </w:p>
        </w:tc>
      </w:tr>
      <w:tr w:rsidR="00637229" w:rsidRPr="00495750" w14:paraId="15BF81EC" w14:textId="77777777" w:rsidTr="008E6575">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04CB7879" w14:textId="31F03827" w:rsidR="00637229"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w:t>
            </w:r>
          </w:p>
          <w:p w14:paraId="1BD0E40C" w14:textId="0CD969D7" w:rsidR="00C12BC3"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w:t>
            </w:r>
          </w:p>
        </w:tc>
        <w:tc>
          <w:tcPr>
            <w:tcW w:w="2399" w:type="dxa"/>
            <w:tcBorders>
              <w:top w:val="single" w:sz="4" w:space="0" w:color="auto"/>
              <w:left w:val="nil"/>
              <w:bottom w:val="single" w:sz="4" w:space="0" w:color="auto"/>
              <w:right w:val="single" w:sz="4" w:space="0" w:color="auto"/>
            </w:tcBorders>
            <w:shd w:val="clear" w:color="auto" w:fill="auto"/>
          </w:tcPr>
          <w:p w14:paraId="37C962E6" w14:textId="542ADA10"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Unique number of component</w:t>
            </w:r>
          </w:p>
        </w:tc>
        <w:tc>
          <w:tcPr>
            <w:tcW w:w="4830" w:type="dxa"/>
            <w:tcBorders>
              <w:top w:val="single" w:sz="4" w:space="0" w:color="auto"/>
              <w:left w:val="nil"/>
              <w:bottom w:val="single" w:sz="4" w:space="0" w:color="auto"/>
              <w:right w:val="single" w:sz="4" w:space="0" w:color="auto"/>
            </w:tcBorders>
            <w:shd w:val="clear" w:color="auto" w:fill="auto"/>
          </w:tcPr>
          <w:p w14:paraId="17EA4B72" w14:textId="6431AF73"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Unique </w:t>
            </w:r>
            <w:r w:rsidRPr="00251E02">
              <w:rPr>
                <w:rFonts w:ascii="Times New Roman" w:eastAsia="Times New Roman" w:hAnsi="Times New Roman" w:cs="Times New Roman"/>
                <w:sz w:val="20"/>
                <w:szCs w:val="20"/>
                <w:lang w:val="en-GB" w:eastAsia="es-ES"/>
              </w:rPr>
              <w:t>number of each component</w:t>
            </w:r>
            <w:ins w:id="22" w:author="Author">
              <w:r w:rsidR="00460571" w:rsidRPr="00251E02">
                <w:rPr>
                  <w:rFonts w:ascii="Times New Roman" w:eastAsia="Times New Roman" w:hAnsi="Times New Roman" w:cs="Times New Roman"/>
                  <w:sz w:val="20"/>
                  <w:szCs w:val="20"/>
                  <w:lang w:val="en-GB" w:eastAsia="es-ES"/>
                </w:rPr>
                <w:t xml:space="preserve"> agreed with their national supervisory authority to identify uniquely components from their model</w:t>
              </w:r>
            </w:ins>
            <w:r w:rsidRPr="00251E02">
              <w:rPr>
                <w:rFonts w:ascii="Times New Roman" w:eastAsia="Times New Roman" w:hAnsi="Times New Roman" w:cs="Times New Roman"/>
                <w:sz w:val="20"/>
                <w:szCs w:val="20"/>
                <w:lang w:val="en-GB" w:eastAsia="es-ES"/>
              </w:rPr>
              <w:t>. This number shall always be used with the</w:t>
            </w:r>
            <w:r w:rsidRPr="008E6575">
              <w:rPr>
                <w:rFonts w:ascii="Times New Roman" w:eastAsia="Times New Roman" w:hAnsi="Times New Roman" w:cs="Times New Roman"/>
                <w:sz w:val="20"/>
                <w:szCs w:val="20"/>
                <w:lang w:val="en-GB" w:eastAsia="es-ES"/>
              </w:rPr>
              <w:t xml:space="preserve"> appropriate component description reported in each item. Where the </w:t>
            </w:r>
            <w:del w:id="23" w:author="Author">
              <w:r w:rsidRPr="008E6575" w:rsidDel="00F615FC">
                <w:rPr>
                  <w:rFonts w:ascii="Times New Roman" w:eastAsia="Times New Roman" w:hAnsi="Times New Roman" w:cs="Times New Roman"/>
                  <w:sz w:val="20"/>
                  <w:szCs w:val="20"/>
                  <w:lang w:val="en-GB" w:eastAsia="es-ES"/>
                </w:rPr>
                <w:delText xml:space="preserve">PIM </w:delText>
              </w:r>
            </w:del>
            <w:ins w:id="24" w:author="Author">
              <w:r w:rsidR="00F615FC">
                <w:rPr>
                  <w:rFonts w:ascii="Times New Roman" w:eastAsia="Times New Roman" w:hAnsi="Times New Roman" w:cs="Times New Roman"/>
                  <w:sz w:val="20"/>
                  <w:szCs w:val="20"/>
                  <w:lang w:val="en-GB" w:eastAsia="es-ES"/>
                </w:rPr>
                <w:t>partial internal model</w:t>
              </w:r>
              <w:r w:rsidR="00F615FC" w:rsidRPr="008E6575">
                <w:rPr>
                  <w:rFonts w:ascii="Times New Roman" w:eastAsia="Times New Roman" w:hAnsi="Times New Roman" w:cs="Times New Roman"/>
                  <w:sz w:val="20"/>
                  <w:szCs w:val="20"/>
                  <w:lang w:val="en-GB" w:eastAsia="es-ES"/>
                </w:rPr>
                <w:t xml:space="preserve"> </w:t>
              </w:r>
            </w:ins>
            <w:r w:rsidRPr="008E6575">
              <w:rPr>
                <w:rFonts w:ascii="Times New Roman" w:eastAsia="Times New Roman" w:hAnsi="Times New Roman" w:cs="Times New Roman"/>
                <w:sz w:val="20"/>
                <w:szCs w:val="20"/>
                <w:lang w:val="en-GB" w:eastAsia="es-ES"/>
              </w:rPr>
              <w:t>allow the same split by risk module than the one in the standard formula, the following numbers of components shall be used:</w:t>
            </w:r>
          </w:p>
          <w:p w14:paraId="65D2E4B1" w14:textId="5B57B3FE"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- 1</w:t>
            </w:r>
            <w:r w:rsidR="001B0C39" w:rsidRPr="002E3FF3">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Market risk</w:t>
            </w:r>
          </w:p>
          <w:p w14:paraId="79FD0173" w14:textId="4EA0F096"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- 2</w:t>
            </w:r>
            <w:r w:rsidR="001B0C39" w:rsidRPr="002E3FF3">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Counterparty default risk</w:t>
            </w:r>
          </w:p>
          <w:p w14:paraId="7DC57EC5" w14:textId="0F3A981E"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- 3</w:t>
            </w:r>
            <w:r w:rsidR="001B0C39" w:rsidRPr="00D6160F">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Life underwriting risk</w:t>
            </w:r>
          </w:p>
          <w:p w14:paraId="1C9D4F5E" w14:textId="55EA6068"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- 4</w:t>
            </w:r>
            <w:r w:rsidR="001B0C39" w:rsidRPr="00D6160F">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Health underwriting risk</w:t>
            </w:r>
          </w:p>
          <w:p w14:paraId="7C77362B" w14:textId="1B8167C0"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- 5</w:t>
            </w:r>
            <w:r w:rsidR="001B0C39" w:rsidRPr="00D6160F">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 xml:space="preserve"> Non-life underwriting risk</w:t>
            </w:r>
          </w:p>
          <w:p w14:paraId="7D560921" w14:textId="4E75EECA"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- 6</w:t>
            </w:r>
            <w:r w:rsidR="001B0C39" w:rsidRPr="00D6160F">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Intangible asset risk</w:t>
            </w:r>
          </w:p>
          <w:p w14:paraId="1F5A72F3" w14:textId="1D56A482"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- 7</w:t>
            </w:r>
            <w:r w:rsidR="001B0C39" w:rsidRPr="00D6160F">
              <w:rPr>
                <w:rFonts w:ascii="Times New Roman" w:eastAsia="Times New Roman" w:hAnsi="Times New Roman" w:cs="Times New Roman"/>
                <w:sz w:val="20"/>
                <w:szCs w:val="20"/>
                <w:lang w:val="en-GB" w:eastAsia="es-ES"/>
              </w:rPr>
              <w:t xml:space="preserve"> - </w:t>
            </w:r>
            <w:r w:rsidRPr="00D6160F">
              <w:rPr>
                <w:rFonts w:ascii="Times New Roman" w:eastAsia="Times New Roman" w:hAnsi="Times New Roman" w:cs="Times New Roman"/>
                <w:sz w:val="20"/>
                <w:szCs w:val="20"/>
                <w:lang w:val="en-GB" w:eastAsia="es-ES"/>
              </w:rPr>
              <w:t>Operational risk</w:t>
            </w:r>
          </w:p>
          <w:p w14:paraId="512166A8" w14:textId="4379BEF7"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- 8</w:t>
            </w:r>
            <w:r w:rsidR="001B0C39" w:rsidRPr="00D6160F">
              <w:rPr>
                <w:rFonts w:ascii="Times New Roman" w:eastAsia="Times New Roman" w:hAnsi="Times New Roman" w:cs="Times New Roman"/>
                <w:sz w:val="20"/>
                <w:szCs w:val="20"/>
                <w:lang w:val="en-GB" w:eastAsia="es-ES"/>
              </w:rPr>
              <w:t xml:space="preserve"> -</w:t>
            </w:r>
            <w:r w:rsidRPr="00D6160F">
              <w:rPr>
                <w:rFonts w:ascii="Times New Roman" w:eastAsia="Times New Roman" w:hAnsi="Times New Roman" w:cs="Times New Roman"/>
                <w:sz w:val="20"/>
                <w:szCs w:val="20"/>
                <w:lang w:val="en-GB" w:eastAsia="es-ES"/>
              </w:rPr>
              <w:t xml:space="preserve"> LAC T</w:t>
            </w:r>
            <w:ins w:id="25" w:author="Author">
              <w:r w:rsidR="00F615FC" w:rsidRPr="00D6160F">
                <w:rPr>
                  <w:rFonts w:ascii="Times New Roman" w:eastAsia="Times New Roman" w:hAnsi="Times New Roman" w:cs="Times New Roman"/>
                  <w:sz w:val="20"/>
                  <w:szCs w:val="20"/>
                  <w:lang w:val="en-GB" w:eastAsia="es-ES"/>
                </w:rPr>
                <w:t xml:space="preserve">echnical </w:t>
              </w:r>
            </w:ins>
            <w:r w:rsidRPr="00D6160F">
              <w:rPr>
                <w:rFonts w:ascii="Times New Roman" w:eastAsia="Times New Roman" w:hAnsi="Times New Roman" w:cs="Times New Roman"/>
                <w:sz w:val="20"/>
                <w:szCs w:val="20"/>
                <w:lang w:val="en-GB" w:eastAsia="es-ES"/>
              </w:rPr>
              <w:t>P</w:t>
            </w:r>
            <w:ins w:id="26" w:author="Author">
              <w:r w:rsidR="00F615FC" w:rsidRPr="00D6160F">
                <w:rPr>
                  <w:rFonts w:ascii="Times New Roman" w:eastAsia="Times New Roman" w:hAnsi="Times New Roman" w:cs="Times New Roman"/>
                  <w:sz w:val="20"/>
                  <w:szCs w:val="20"/>
                  <w:lang w:val="en-GB" w:eastAsia="es-ES"/>
                </w:rPr>
                <w:t>rovisions</w:t>
              </w:r>
            </w:ins>
            <w:r w:rsidR="00085285" w:rsidRPr="00D6160F">
              <w:rPr>
                <w:rFonts w:ascii="Times New Roman" w:eastAsia="Times New Roman" w:hAnsi="Times New Roman" w:cs="Times New Roman"/>
                <w:sz w:val="20"/>
                <w:szCs w:val="20"/>
                <w:lang w:val="en-GB" w:eastAsia="es-ES"/>
              </w:rPr>
              <w:t xml:space="preserve"> (negative amount)</w:t>
            </w:r>
          </w:p>
          <w:p w14:paraId="096C1B51" w14:textId="74446487"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- 9</w:t>
            </w:r>
            <w:r w:rsidR="001B0C39" w:rsidRPr="00D6160F">
              <w:rPr>
                <w:rFonts w:ascii="Times New Roman" w:eastAsia="Times New Roman" w:hAnsi="Times New Roman" w:cs="Times New Roman"/>
                <w:sz w:val="20"/>
                <w:szCs w:val="20"/>
                <w:lang w:val="en-GB" w:eastAsia="es-ES"/>
              </w:rPr>
              <w:t xml:space="preserve"> -</w:t>
            </w:r>
            <w:r w:rsidRPr="00D6160F">
              <w:rPr>
                <w:rFonts w:ascii="Times New Roman" w:eastAsia="Times New Roman" w:hAnsi="Times New Roman" w:cs="Times New Roman"/>
                <w:sz w:val="20"/>
                <w:szCs w:val="20"/>
                <w:lang w:val="en-GB" w:eastAsia="es-ES"/>
              </w:rPr>
              <w:t xml:space="preserve"> LAC D</w:t>
            </w:r>
            <w:ins w:id="27" w:author="Author">
              <w:r w:rsidR="00F615FC" w:rsidRPr="00D6160F">
                <w:rPr>
                  <w:rFonts w:ascii="Times New Roman" w:eastAsia="Times New Roman" w:hAnsi="Times New Roman" w:cs="Times New Roman"/>
                  <w:sz w:val="20"/>
                  <w:szCs w:val="20"/>
                  <w:lang w:val="en-GB" w:eastAsia="es-ES"/>
                </w:rPr>
                <w:t xml:space="preserve">eferred </w:t>
              </w:r>
            </w:ins>
            <w:r w:rsidRPr="00D6160F">
              <w:rPr>
                <w:rFonts w:ascii="Times New Roman" w:eastAsia="Times New Roman" w:hAnsi="Times New Roman" w:cs="Times New Roman"/>
                <w:sz w:val="20"/>
                <w:szCs w:val="20"/>
                <w:lang w:val="en-GB" w:eastAsia="es-ES"/>
              </w:rPr>
              <w:t>T</w:t>
            </w:r>
            <w:ins w:id="28" w:author="Author">
              <w:r w:rsidR="00F615FC" w:rsidRPr="00D6160F">
                <w:rPr>
                  <w:rFonts w:ascii="Times New Roman" w:eastAsia="Times New Roman" w:hAnsi="Times New Roman" w:cs="Times New Roman"/>
                  <w:sz w:val="20"/>
                  <w:szCs w:val="20"/>
                  <w:lang w:val="en-GB" w:eastAsia="es-ES"/>
                </w:rPr>
                <w:t>axes</w:t>
              </w:r>
            </w:ins>
            <w:r w:rsidR="00085285" w:rsidRPr="00D6160F">
              <w:rPr>
                <w:rFonts w:ascii="Times New Roman" w:eastAsia="Times New Roman" w:hAnsi="Times New Roman" w:cs="Times New Roman"/>
                <w:sz w:val="20"/>
                <w:szCs w:val="20"/>
                <w:lang w:val="en-GB" w:eastAsia="es-ES"/>
              </w:rPr>
              <w:t xml:space="preserve"> (negative amount)</w:t>
            </w:r>
          </w:p>
          <w:p w14:paraId="5D79F2A8" w14:textId="77777777" w:rsidR="00637229" w:rsidRPr="00D6160F" w:rsidRDefault="00637229" w:rsidP="00637229">
            <w:pPr>
              <w:spacing w:after="0" w:line="240" w:lineRule="auto"/>
              <w:rPr>
                <w:rFonts w:ascii="Times New Roman" w:eastAsia="Times New Roman" w:hAnsi="Times New Roman" w:cs="Times New Roman"/>
                <w:sz w:val="20"/>
                <w:szCs w:val="20"/>
                <w:lang w:val="en-GB" w:eastAsia="es-ES"/>
              </w:rPr>
            </w:pPr>
          </w:p>
          <w:p w14:paraId="67E71461" w14:textId="77777777" w:rsidR="002275EE" w:rsidRPr="008E6575" w:rsidRDefault="00637229" w:rsidP="00637229">
            <w:pPr>
              <w:spacing w:after="0" w:line="240" w:lineRule="auto"/>
              <w:rPr>
                <w:rFonts w:ascii="Times New Roman" w:eastAsia="Times New Roman" w:hAnsi="Times New Roman" w:cs="Times New Roman"/>
                <w:sz w:val="20"/>
                <w:szCs w:val="20"/>
                <w:lang w:val="en-GB" w:eastAsia="es-ES"/>
              </w:rPr>
            </w:pPr>
            <w:r w:rsidRPr="00D6160F">
              <w:rPr>
                <w:rFonts w:ascii="Times New Roman" w:eastAsia="Times New Roman" w:hAnsi="Times New Roman" w:cs="Times New Roman"/>
                <w:sz w:val="20"/>
                <w:szCs w:val="20"/>
                <w:lang w:val="en-GB" w:eastAsia="es-ES"/>
              </w:rPr>
              <w:t>Where standard formula risk modules cannot be reported, undertaking shall attribute a</w:t>
            </w:r>
            <w:r w:rsidRPr="008E6575">
              <w:rPr>
                <w:rFonts w:ascii="Times New Roman" w:eastAsia="Times New Roman" w:hAnsi="Times New Roman" w:cs="Times New Roman"/>
                <w:sz w:val="20"/>
                <w:szCs w:val="20"/>
                <w:lang w:val="en-GB" w:eastAsia="es-ES"/>
              </w:rPr>
              <w:t xml:space="preserve"> number to each</w:t>
            </w:r>
            <w:r w:rsidR="002275EE" w:rsidRPr="008E6575">
              <w:rPr>
                <w:rFonts w:ascii="Times New Roman" w:eastAsia="Times New Roman" w:hAnsi="Times New Roman" w:cs="Times New Roman"/>
                <w:sz w:val="20"/>
                <w:szCs w:val="20"/>
                <w:lang w:val="en-GB" w:eastAsia="es-ES"/>
              </w:rPr>
              <w:t xml:space="preserve"> component different from 1 to 7</w:t>
            </w:r>
            <w:r w:rsidRPr="008E6575">
              <w:rPr>
                <w:rFonts w:ascii="Times New Roman" w:eastAsia="Times New Roman" w:hAnsi="Times New Roman" w:cs="Times New Roman"/>
                <w:sz w:val="20"/>
                <w:szCs w:val="20"/>
                <w:lang w:val="en-GB" w:eastAsia="es-ES"/>
              </w:rPr>
              <w:t xml:space="preserve">. </w:t>
            </w:r>
          </w:p>
          <w:p w14:paraId="1F2998F7" w14:textId="77777777" w:rsidR="002275EE" w:rsidRPr="008E6575" w:rsidRDefault="002275EE" w:rsidP="00637229">
            <w:pPr>
              <w:spacing w:after="0" w:line="240" w:lineRule="auto"/>
              <w:rPr>
                <w:rFonts w:ascii="Times New Roman" w:eastAsia="Times New Roman" w:hAnsi="Times New Roman" w:cs="Times New Roman"/>
                <w:sz w:val="20"/>
                <w:szCs w:val="20"/>
                <w:lang w:val="en-GB" w:eastAsia="es-ES"/>
              </w:rPr>
            </w:pPr>
          </w:p>
          <w:p w14:paraId="2A5F09F9" w14:textId="0A6EAE97" w:rsidR="00637229" w:rsidRPr="008E6575" w:rsidRDefault="002A0377" w:rsidP="00637229">
            <w:pPr>
              <w:spacing w:after="0" w:line="240" w:lineRule="auto"/>
              <w:rPr>
                <w:rFonts w:ascii="Times New Roman" w:eastAsia="Times New Roman" w:hAnsi="Times New Roman" w:cs="Times New Roman"/>
                <w:sz w:val="20"/>
                <w:szCs w:val="20"/>
                <w:lang w:val="en-GB" w:eastAsia="es-ES"/>
              </w:rPr>
            </w:pPr>
            <w:r w:rsidRPr="002E3FF3">
              <w:rPr>
                <w:rFonts w:ascii="Times New Roman" w:eastAsia="Times New Roman" w:hAnsi="Times New Roman" w:cs="Times New Roman"/>
                <w:sz w:val="20"/>
                <w:szCs w:val="20"/>
                <w:lang w:val="en-GB" w:eastAsia="es-ES"/>
              </w:rPr>
              <w:t xml:space="preserve">This number shall always be used with the appropriate component description reported in each item C0030. </w:t>
            </w:r>
            <w:r w:rsidR="002275EE" w:rsidRPr="008E6575">
              <w:rPr>
                <w:rFonts w:ascii="Times New Roman" w:eastAsia="Times New Roman" w:hAnsi="Times New Roman" w:cs="Times New Roman"/>
                <w:sz w:val="20"/>
                <w:szCs w:val="20"/>
                <w:lang w:val="en-GB" w:eastAsia="es-ES"/>
              </w:rPr>
              <w:t xml:space="preserve">The numbers of the components shall </w:t>
            </w:r>
            <w:r w:rsidR="00637229" w:rsidRPr="008E6575">
              <w:rPr>
                <w:rFonts w:ascii="Times New Roman" w:eastAsia="Times New Roman" w:hAnsi="Times New Roman" w:cs="Times New Roman"/>
                <w:sz w:val="20"/>
                <w:szCs w:val="20"/>
                <w:lang w:val="en-GB" w:eastAsia="es-ES"/>
              </w:rPr>
              <w:t xml:space="preserve">be kept consistent over time. </w:t>
            </w:r>
          </w:p>
          <w:p w14:paraId="43E3D06B" w14:textId="37C84516"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tc>
      </w:tr>
      <w:tr w:rsidR="00954B20" w:rsidRPr="000A6059" w14:paraId="18A4D527" w14:textId="77777777" w:rsidTr="008E65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0A400A5" w14:textId="26BD695E" w:rsidR="00954B20"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2</w:t>
            </w:r>
            <w:r w:rsidRPr="000A6059">
              <w:rPr>
                <w:rFonts w:ascii="Times New Roman" w:eastAsia="Times New Roman" w:hAnsi="Times New Roman" w:cs="Times New Roman"/>
                <w:sz w:val="20"/>
                <w:szCs w:val="20"/>
                <w:lang w:val="en-GB" w:eastAsia="es-ES"/>
              </w:rPr>
              <w:t>0</w:t>
            </w:r>
          </w:p>
          <w:p w14:paraId="7EB97821"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(A1A)</w:t>
            </w:r>
          </w:p>
        </w:tc>
        <w:tc>
          <w:tcPr>
            <w:tcW w:w="2399" w:type="dxa"/>
            <w:tcBorders>
              <w:top w:val="single" w:sz="4" w:space="0" w:color="auto"/>
              <w:left w:val="nil"/>
              <w:bottom w:val="single" w:sz="4" w:space="0" w:color="auto"/>
              <w:right w:val="single" w:sz="4" w:space="0" w:color="auto"/>
            </w:tcBorders>
            <w:shd w:val="clear" w:color="auto" w:fill="auto"/>
          </w:tcPr>
          <w:p w14:paraId="2C42810D"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Components</w:t>
            </w:r>
            <w:r>
              <w:rPr>
                <w:rFonts w:ascii="Times New Roman" w:eastAsia="Times New Roman" w:hAnsi="Times New Roman" w:cs="Times New Roman"/>
                <w:sz w:val="20"/>
                <w:szCs w:val="20"/>
                <w:lang w:val="en-GB" w:eastAsia="es-ES"/>
              </w:rPr>
              <w:t xml:space="preserve"> description</w:t>
            </w:r>
          </w:p>
        </w:tc>
        <w:tc>
          <w:tcPr>
            <w:tcW w:w="4830" w:type="dxa"/>
            <w:tcBorders>
              <w:top w:val="single" w:sz="4" w:space="0" w:color="auto"/>
              <w:left w:val="nil"/>
              <w:bottom w:val="single" w:sz="4" w:space="0" w:color="auto"/>
              <w:right w:val="single" w:sz="4" w:space="0" w:color="auto"/>
            </w:tcBorders>
            <w:shd w:val="clear" w:color="auto" w:fill="auto"/>
          </w:tcPr>
          <w:p w14:paraId="0E5D9B54"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t xml:space="preserve">Identification, using free text, of each of the components that can be identified by the undertaking. These components shall be aligned with standard formula risk modules if possible according to the partial internal model. Each component shall be identified using a separate entry. </w:t>
            </w:r>
            <w:r w:rsidRPr="00802318">
              <w:rPr>
                <w:rFonts w:ascii="Times New Roman" w:eastAsia="Times New Roman" w:hAnsi="Times New Roman" w:cs="Times New Roman"/>
                <w:sz w:val="20"/>
                <w:szCs w:val="20"/>
                <w:lang w:val="en-GB" w:eastAsia="es-ES"/>
              </w:rPr>
              <w:t>Undertakings shall identify and report components consistently across different reporting periods, unless there has been some change to the internal model affecting the categories.</w:t>
            </w:r>
          </w:p>
          <w:p w14:paraId="381CA38F"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p>
          <w:p w14:paraId="3DBB67B6"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lastRenderedPageBreak/>
              <w:t>Loss-absorbing capacity of technical provisions and/or deferred taxes not embedded within components shall be reported as separated components.</w:t>
            </w:r>
          </w:p>
          <w:p w14:paraId="598684E3" w14:textId="77777777" w:rsidR="00954B20" w:rsidRPr="000A6059" w:rsidRDefault="00954B20" w:rsidP="00D358F8">
            <w:pPr>
              <w:spacing w:after="0" w:line="240" w:lineRule="auto"/>
              <w:rPr>
                <w:rFonts w:ascii="Times New Roman" w:eastAsia="Times New Roman" w:hAnsi="Times New Roman" w:cs="Times New Roman"/>
                <w:sz w:val="20"/>
                <w:szCs w:val="20"/>
                <w:lang w:val="en-GB" w:eastAsia="es-ES"/>
              </w:rPr>
            </w:pPr>
            <w:r w:rsidRPr="000A6059">
              <w:rPr>
                <w:rFonts w:ascii="Times New Roman" w:eastAsia="Times New Roman" w:hAnsi="Times New Roman" w:cs="Times New Roman"/>
                <w:sz w:val="20"/>
                <w:szCs w:val="20"/>
                <w:lang w:val="en-GB" w:eastAsia="es-ES"/>
              </w:rPr>
              <w:br/>
            </w:r>
          </w:p>
        </w:tc>
      </w:tr>
      <w:tr w:rsidR="00637229" w:rsidRPr="00495750" w14:paraId="2A3C5C16"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0BBE1335" w14:textId="0814CE66" w:rsidR="00637229"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lastRenderedPageBreak/>
              <w:t>C00</w:t>
            </w:r>
            <w:r w:rsidR="007241FE">
              <w:rPr>
                <w:rFonts w:ascii="Times New Roman" w:eastAsia="Times New Roman" w:hAnsi="Times New Roman" w:cs="Times New Roman"/>
                <w:sz w:val="20"/>
                <w:szCs w:val="20"/>
                <w:lang w:val="en-GB" w:eastAsia="es-ES"/>
              </w:rPr>
              <w:t>3</w:t>
            </w:r>
            <w:r w:rsidRPr="008E6575">
              <w:rPr>
                <w:rFonts w:ascii="Times New Roman" w:eastAsia="Times New Roman" w:hAnsi="Times New Roman" w:cs="Times New Roman"/>
                <w:sz w:val="20"/>
                <w:szCs w:val="20"/>
                <w:lang w:val="en-GB" w:eastAsia="es-ES"/>
              </w:rPr>
              <w:t>0</w:t>
            </w:r>
          </w:p>
          <w:p w14:paraId="688AC65A" w14:textId="15F39147" w:rsidR="00C12BC3"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(B1)</w:t>
            </w:r>
          </w:p>
        </w:tc>
        <w:tc>
          <w:tcPr>
            <w:tcW w:w="2399" w:type="dxa"/>
            <w:tcBorders>
              <w:top w:val="single" w:sz="4" w:space="0" w:color="auto"/>
              <w:left w:val="nil"/>
              <w:bottom w:val="single" w:sz="4" w:space="0" w:color="auto"/>
              <w:right w:val="single" w:sz="4" w:space="0" w:color="auto"/>
            </w:tcBorders>
            <w:shd w:val="clear" w:color="auto" w:fill="auto"/>
          </w:tcPr>
          <w:p w14:paraId="2EE8691A" w14:textId="213ED408" w:rsidR="00637229" w:rsidRPr="008E6575" w:rsidRDefault="00DE1C82"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Calculation of the </w:t>
            </w:r>
            <w:r w:rsidR="00637229" w:rsidRPr="008E6575">
              <w:rPr>
                <w:rFonts w:ascii="Times New Roman" w:eastAsia="Times New Roman" w:hAnsi="Times New Roman" w:cs="Times New Roman"/>
                <w:sz w:val="20"/>
                <w:szCs w:val="20"/>
                <w:lang w:val="en-GB" w:eastAsia="es-ES"/>
              </w:rPr>
              <w:t>Solvency Capital Requirement</w:t>
            </w:r>
          </w:p>
        </w:tc>
        <w:tc>
          <w:tcPr>
            <w:tcW w:w="4830" w:type="dxa"/>
            <w:tcBorders>
              <w:top w:val="single" w:sz="4" w:space="0" w:color="auto"/>
              <w:left w:val="nil"/>
              <w:bottom w:val="single" w:sz="4" w:space="0" w:color="auto"/>
              <w:right w:val="single" w:sz="4" w:space="0" w:color="auto"/>
            </w:tcBorders>
            <w:shd w:val="clear" w:color="auto" w:fill="auto"/>
          </w:tcPr>
          <w:p w14:paraId="6CD0A4A0" w14:textId="4C99B8EE"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Amount of the capital charge for each component regardless of the method of calculation (either </w:t>
            </w:r>
            <w:del w:id="29" w:author="Author">
              <w:r w:rsidRPr="008E6575" w:rsidDel="00F615FC">
                <w:rPr>
                  <w:rFonts w:ascii="Times New Roman" w:eastAsia="Times New Roman" w:hAnsi="Times New Roman" w:cs="Times New Roman"/>
                  <w:sz w:val="20"/>
                  <w:szCs w:val="20"/>
                  <w:lang w:val="en-GB" w:eastAsia="es-ES"/>
                </w:rPr>
                <w:delText xml:space="preserve">SF </w:delText>
              </w:r>
            </w:del>
            <w:ins w:id="30" w:author="Author">
              <w:r w:rsidR="00F615FC">
                <w:rPr>
                  <w:rFonts w:ascii="Times New Roman" w:eastAsia="Times New Roman" w:hAnsi="Times New Roman" w:cs="Times New Roman"/>
                  <w:sz w:val="20"/>
                  <w:szCs w:val="20"/>
                  <w:lang w:val="en-GB" w:eastAsia="es-ES"/>
                </w:rPr>
                <w:t>standard formula</w:t>
              </w:r>
              <w:r w:rsidR="00F615FC" w:rsidRPr="008E6575">
                <w:rPr>
                  <w:rFonts w:ascii="Times New Roman" w:eastAsia="Times New Roman" w:hAnsi="Times New Roman" w:cs="Times New Roman"/>
                  <w:sz w:val="20"/>
                  <w:szCs w:val="20"/>
                  <w:lang w:val="en-GB" w:eastAsia="es-ES"/>
                </w:rPr>
                <w:t xml:space="preserve"> </w:t>
              </w:r>
            </w:ins>
            <w:r w:rsidRPr="008E6575">
              <w:rPr>
                <w:rFonts w:ascii="Times New Roman" w:eastAsia="Times New Roman" w:hAnsi="Times New Roman" w:cs="Times New Roman"/>
                <w:sz w:val="20"/>
                <w:szCs w:val="20"/>
                <w:lang w:val="en-GB" w:eastAsia="es-ES"/>
              </w:rPr>
              <w:t xml:space="preserve">or </w:t>
            </w:r>
            <w:ins w:id="31" w:author="Author">
              <w:r w:rsidR="00F615FC">
                <w:rPr>
                  <w:rFonts w:ascii="Times New Roman" w:eastAsia="Times New Roman" w:hAnsi="Times New Roman" w:cs="Times New Roman"/>
                  <w:sz w:val="20"/>
                  <w:szCs w:val="20"/>
                  <w:lang w:val="en-GB" w:eastAsia="es-ES"/>
                </w:rPr>
                <w:t>partial internal model</w:t>
              </w:r>
            </w:ins>
            <w:del w:id="32" w:author="Author">
              <w:r w:rsidRPr="008E6575" w:rsidDel="00F615FC">
                <w:rPr>
                  <w:rFonts w:ascii="Times New Roman" w:eastAsia="Times New Roman" w:hAnsi="Times New Roman" w:cs="Times New Roman"/>
                  <w:sz w:val="20"/>
                  <w:szCs w:val="20"/>
                  <w:lang w:val="en-GB" w:eastAsia="es-ES"/>
                </w:rPr>
                <w:delText>PIM</w:delText>
              </w:r>
            </w:del>
            <w:r w:rsidRPr="008E6575">
              <w:rPr>
                <w:rFonts w:ascii="Times New Roman" w:eastAsia="Times New Roman" w:hAnsi="Times New Roman" w:cs="Times New Roman"/>
                <w:sz w:val="20"/>
                <w:szCs w:val="20"/>
                <w:lang w:val="en-GB" w:eastAsia="es-ES"/>
              </w:rPr>
              <w:t>), after the adjustments for loss-absorbing capacity of technical provision and/or deferred taxes when they are embedded in the component calculation.</w:t>
            </w:r>
          </w:p>
          <w:p w14:paraId="7C083CD6"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340BCE73" w14:textId="5B9C2631"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For the components Loss absorbing capacity of technical provisions and/or deferred taxes when reported as a separate component </w:t>
            </w:r>
            <w:r w:rsidR="00CA10BF" w:rsidRPr="008E6575">
              <w:rPr>
                <w:rFonts w:ascii="Times New Roman" w:eastAsia="Times New Roman" w:hAnsi="Times New Roman" w:cs="Times New Roman"/>
                <w:sz w:val="20"/>
                <w:szCs w:val="20"/>
                <w:lang w:val="en-GB" w:eastAsia="es-ES"/>
              </w:rPr>
              <w:t xml:space="preserve">it should </w:t>
            </w:r>
            <w:r w:rsidR="00DE1C82" w:rsidRPr="008E6575">
              <w:rPr>
                <w:rFonts w:ascii="Times New Roman" w:eastAsia="Times New Roman" w:hAnsi="Times New Roman" w:cs="Times New Roman"/>
                <w:sz w:val="20"/>
                <w:szCs w:val="20"/>
                <w:lang w:val="en-GB" w:eastAsia="es-ES"/>
              </w:rPr>
              <w:t>be the amount of the loss-absorbing capacity</w:t>
            </w:r>
            <w:r w:rsidR="00FC1365" w:rsidRPr="008E6575">
              <w:rPr>
                <w:rFonts w:ascii="Times New Roman" w:eastAsia="Times New Roman" w:hAnsi="Times New Roman" w:cs="Times New Roman"/>
                <w:sz w:val="20"/>
                <w:szCs w:val="20"/>
                <w:lang w:val="en-GB" w:eastAsia="es-ES"/>
              </w:rPr>
              <w:t xml:space="preserve"> (these amounts should be </w:t>
            </w:r>
            <w:r w:rsidR="002275EE">
              <w:rPr>
                <w:rFonts w:ascii="Times New Roman" w:eastAsia="Times New Roman" w:hAnsi="Times New Roman" w:cs="Times New Roman"/>
                <w:sz w:val="20"/>
                <w:szCs w:val="20"/>
                <w:lang w:val="en-GB" w:eastAsia="es-ES"/>
              </w:rPr>
              <w:t xml:space="preserve">reported as </w:t>
            </w:r>
            <w:r w:rsidR="00FC1365" w:rsidRPr="008E6575">
              <w:rPr>
                <w:rFonts w:ascii="Times New Roman" w:eastAsia="Times New Roman" w:hAnsi="Times New Roman" w:cs="Times New Roman"/>
                <w:sz w:val="20"/>
                <w:szCs w:val="20"/>
                <w:lang w:val="en-GB" w:eastAsia="es-ES"/>
              </w:rPr>
              <w:t>negative</w:t>
            </w:r>
            <w:r w:rsidR="002275EE">
              <w:rPr>
                <w:rFonts w:ascii="Times New Roman" w:eastAsia="Times New Roman" w:hAnsi="Times New Roman" w:cs="Times New Roman"/>
                <w:sz w:val="20"/>
                <w:szCs w:val="20"/>
                <w:lang w:val="en-GB" w:eastAsia="es-ES"/>
              </w:rPr>
              <w:t xml:space="preserve"> values</w:t>
            </w:r>
            <w:r w:rsidR="00FC1365" w:rsidRPr="008E6575">
              <w:rPr>
                <w:rFonts w:ascii="Times New Roman" w:eastAsia="Times New Roman" w:hAnsi="Times New Roman" w:cs="Times New Roman"/>
                <w:sz w:val="20"/>
                <w:szCs w:val="20"/>
                <w:lang w:val="en-GB" w:eastAsia="es-ES"/>
              </w:rPr>
              <w:t>)</w:t>
            </w:r>
          </w:p>
          <w:p w14:paraId="294D47E7"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14CC3EB7" w14:textId="5FEF14D4"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For components calculated using the standard formula this</w:t>
            </w:r>
            <w:r w:rsidR="00DE1C82" w:rsidRPr="008E6575">
              <w:rPr>
                <w:rFonts w:ascii="Times New Roman" w:eastAsia="Times New Roman" w:hAnsi="Times New Roman" w:cs="Times New Roman"/>
                <w:sz w:val="20"/>
                <w:szCs w:val="20"/>
                <w:lang w:val="en-GB" w:eastAsia="es-ES"/>
              </w:rPr>
              <w:t xml:space="preserve"> cell</w:t>
            </w:r>
            <w:r w:rsidRPr="008E6575">
              <w:rPr>
                <w:rFonts w:ascii="Times New Roman" w:eastAsia="Times New Roman" w:hAnsi="Times New Roman" w:cs="Times New Roman"/>
                <w:sz w:val="20"/>
                <w:szCs w:val="20"/>
                <w:lang w:val="en-GB" w:eastAsia="es-ES"/>
              </w:rPr>
              <w:t xml:space="preserve"> represents the gross </w:t>
            </w:r>
            <w:r w:rsidR="00DE1C82" w:rsidRPr="008E6575">
              <w:rPr>
                <w:rFonts w:ascii="Times New Roman" w:eastAsia="Times New Roman" w:hAnsi="Times New Roman" w:cs="Times New Roman"/>
                <w:sz w:val="20"/>
                <w:szCs w:val="20"/>
                <w:lang w:val="en-GB" w:eastAsia="es-ES"/>
              </w:rPr>
              <w:t>n</w:t>
            </w:r>
            <w:r w:rsidRPr="008E6575">
              <w:rPr>
                <w:rFonts w:ascii="Times New Roman" w:eastAsia="Times New Roman" w:hAnsi="Times New Roman" w:cs="Times New Roman"/>
                <w:sz w:val="20"/>
                <w:szCs w:val="20"/>
                <w:lang w:val="en-GB" w:eastAsia="es-ES"/>
              </w:rPr>
              <w:t xml:space="preserve">SCR. </w:t>
            </w:r>
            <w:r w:rsidR="00DE1C82" w:rsidRPr="008E6575">
              <w:rPr>
                <w:rFonts w:ascii="Times New Roman" w:eastAsia="Times New Roman" w:hAnsi="Times New Roman" w:cs="Times New Roman"/>
                <w:sz w:val="20"/>
                <w:szCs w:val="20"/>
                <w:lang w:val="en-GB" w:eastAsia="es-ES"/>
              </w:rPr>
              <w:t xml:space="preserve">For components calculated using the partial internal model, this represents the value considering the future management actions with are embedded in the calculation, but not whose which are modelled as a separate component. </w:t>
            </w:r>
          </w:p>
          <w:p w14:paraId="08ADFF59" w14:textId="7777777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p>
          <w:p w14:paraId="56DD3E1F" w14:textId="3FB1B713"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This amount shall fully consider diversification effects according to article 304</w:t>
            </w:r>
            <w:r w:rsidR="002275EE">
              <w:rPr>
                <w:rFonts w:ascii="Times New Roman" w:eastAsia="Times New Roman" w:hAnsi="Times New Roman" w:cs="Times New Roman"/>
                <w:sz w:val="20"/>
                <w:szCs w:val="20"/>
                <w:lang w:val="en-GB" w:eastAsia="es-ES"/>
              </w:rPr>
              <w:t xml:space="preserve"> of Directive 2009/138/EC</w:t>
            </w:r>
            <w:r w:rsidR="00D8192B">
              <w:rPr>
                <w:rFonts w:ascii="Times New Roman" w:eastAsia="Times New Roman" w:hAnsi="Times New Roman" w:cs="Times New Roman"/>
                <w:sz w:val="20"/>
                <w:szCs w:val="20"/>
                <w:lang w:val="en-GB" w:eastAsia="es-ES"/>
              </w:rPr>
              <w:t xml:space="preserve"> where applicable where applicable</w:t>
            </w:r>
            <w:r w:rsidR="002275EE">
              <w:rPr>
                <w:rFonts w:ascii="Times New Roman" w:eastAsia="Times New Roman" w:hAnsi="Times New Roman" w:cs="Times New Roman"/>
                <w:sz w:val="20"/>
                <w:szCs w:val="20"/>
                <w:lang w:val="en-GB" w:eastAsia="es-ES"/>
              </w:rPr>
              <w:t>.</w:t>
            </w:r>
          </w:p>
          <w:p w14:paraId="00A511EB" w14:textId="77777777"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p>
          <w:p w14:paraId="2514CE55" w14:textId="40587062" w:rsidR="00FC1365" w:rsidRPr="008E6575" w:rsidRDefault="00D424E1"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When applicable, t</w:t>
            </w:r>
            <w:r w:rsidR="00FC1365" w:rsidRPr="008E6575">
              <w:rPr>
                <w:rFonts w:ascii="Times New Roman" w:eastAsia="Times New Roman" w:hAnsi="Times New Roman" w:cs="Times New Roman"/>
                <w:sz w:val="20"/>
                <w:szCs w:val="20"/>
                <w:lang w:val="en-GB" w:eastAsia="es-ES"/>
              </w:rPr>
              <w:t>his cell do</w:t>
            </w:r>
            <w:ins w:id="33" w:author="Author">
              <w:r w:rsidR="00F615FC">
                <w:rPr>
                  <w:rFonts w:ascii="Times New Roman" w:eastAsia="Times New Roman" w:hAnsi="Times New Roman" w:cs="Times New Roman"/>
                  <w:sz w:val="20"/>
                  <w:szCs w:val="20"/>
                  <w:lang w:val="en-GB" w:eastAsia="es-ES"/>
                </w:rPr>
                <w:t>es</w:t>
              </w:r>
            </w:ins>
            <w:r w:rsidR="00FC1365" w:rsidRPr="008E6575">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p>
        </w:tc>
      </w:tr>
      <w:tr w:rsidR="00FC1365" w:rsidRPr="00495750" w14:paraId="5F8B7DBE"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BAECA2F" w14:textId="31F12FE5" w:rsidR="00FC1365" w:rsidRPr="008E6575" w:rsidRDefault="00FC1365"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5</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5B8F4CFB" w14:textId="0D654CB4" w:rsidR="00FC1365" w:rsidRPr="008E6575" w:rsidRDefault="00FC1365"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Allocation from adjustments due to RFF and Matching adjustment portfolios</w:t>
            </w:r>
          </w:p>
        </w:tc>
        <w:tc>
          <w:tcPr>
            <w:tcW w:w="4830" w:type="dxa"/>
            <w:tcBorders>
              <w:top w:val="single" w:sz="4" w:space="0" w:color="auto"/>
              <w:left w:val="nil"/>
              <w:bottom w:val="single" w:sz="4" w:space="0" w:color="auto"/>
              <w:right w:val="single" w:sz="4" w:space="0" w:color="auto"/>
            </w:tcBorders>
            <w:shd w:val="clear" w:color="auto" w:fill="auto"/>
          </w:tcPr>
          <w:p w14:paraId="10C3A167" w14:textId="4C3045E7"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Where applicable, part of the adjustment allocated to each risk module according to the procedure described in the general comments</w:t>
            </w:r>
            <w:ins w:id="34" w:author="Author">
              <w:r w:rsidR="00035A57">
                <w:rPr>
                  <w:rFonts w:ascii="Times New Roman" w:eastAsia="Times New Roman" w:hAnsi="Times New Roman" w:cs="Times New Roman"/>
                  <w:sz w:val="20"/>
                  <w:szCs w:val="20"/>
                  <w:lang w:val="en-GB" w:eastAsia="es-ES"/>
                </w:rPr>
                <w:t>. This amount shall be positive.</w:t>
              </w:r>
            </w:ins>
          </w:p>
          <w:p w14:paraId="23892635" w14:textId="0CC72322" w:rsidR="00FC1365" w:rsidRPr="008E6575" w:rsidRDefault="00FC1365" w:rsidP="00FC1365">
            <w:pPr>
              <w:spacing w:after="0" w:line="240" w:lineRule="auto"/>
              <w:rPr>
                <w:rFonts w:ascii="Times New Roman" w:eastAsia="Times New Roman" w:hAnsi="Times New Roman" w:cs="Times New Roman"/>
                <w:sz w:val="20"/>
                <w:szCs w:val="20"/>
                <w:lang w:val="en-GB" w:eastAsia="es-ES"/>
              </w:rPr>
            </w:pPr>
          </w:p>
        </w:tc>
      </w:tr>
      <w:tr w:rsidR="00637229" w:rsidRPr="00495750" w14:paraId="054297B7"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C190D09" w14:textId="2D666F00" w:rsidR="00637229"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6</w:t>
            </w:r>
            <w:r w:rsidRPr="008E6575">
              <w:rPr>
                <w:rFonts w:ascii="Times New Roman" w:eastAsia="Times New Roman" w:hAnsi="Times New Roman" w:cs="Times New Roman"/>
                <w:sz w:val="20"/>
                <w:szCs w:val="20"/>
                <w:lang w:val="en-GB" w:eastAsia="es-ES"/>
              </w:rPr>
              <w:t>0</w:t>
            </w:r>
          </w:p>
          <w:p w14:paraId="33D6CE78" w14:textId="6C493D41" w:rsidR="00C12BC3"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(A1B)</w:t>
            </w:r>
          </w:p>
        </w:tc>
        <w:tc>
          <w:tcPr>
            <w:tcW w:w="2399" w:type="dxa"/>
            <w:tcBorders>
              <w:top w:val="single" w:sz="4" w:space="0" w:color="auto"/>
              <w:left w:val="nil"/>
              <w:bottom w:val="single" w:sz="4" w:space="0" w:color="auto"/>
              <w:right w:val="single" w:sz="4" w:space="0" w:color="auto"/>
            </w:tcBorders>
            <w:shd w:val="clear" w:color="auto" w:fill="auto"/>
          </w:tcPr>
          <w:p w14:paraId="52BBA789" w14:textId="4DBD1FA7" w:rsidR="00637229" w:rsidRPr="008E6575" w:rsidRDefault="0014247F"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830" w:type="dxa"/>
            <w:tcBorders>
              <w:top w:val="single" w:sz="4" w:space="0" w:color="auto"/>
              <w:left w:val="nil"/>
              <w:bottom w:val="single" w:sz="4" w:space="0" w:color="auto"/>
              <w:right w:val="single" w:sz="4" w:space="0" w:color="auto"/>
            </w:tcBorders>
            <w:shd w:val="clear" w:color="auto" w:fill="auto"/>
          </w:tcPr>
          <w:p w14:paraId="4F354AAF" w14:textId="6B741C89"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To identify if the</w:t>
            </w:r>
            <w:r w:rsidR="0014247F" w:rsidRPr="008E6575">
              <w:rPr>
                <w:rFonts w:ascii="Times New Roman" w:eastAsia="Times New Roman" w:hAnsi="Times New Roman" w:cs="Times New Roman"/>
                <w:sz w:val="20"/>
                <w:szCs w:val="20"/>
                <w:lang w:val="en-GB" w:eastAsia="es-ES"/>
              </w:rPr>
              <w:t xml:space="preserve"> future management actions relating to the</w:t>
            </w:r>
            <w:r w:rsidRPr="008E6575">
              <w:rPr>
                <w:rFonts w:ascii="Times New Roman" w:eastAsia="Times New Roman" w:hAnsi="Times New Roman" w:cs="Times New Roman"/>
                <w:sz w:val="20"/>
                <w:szCs w:val="20"/>
                <w:lang w:val="en-GB" w:eastAsia="es-ES"/>
              </w:rPr>
              <w:t xml:space="preserve"> loss absorbing capacity of technical provisions and/or deferred taxes </w:t>
            </w:r>
            <w:r w:rsidR="0014247F" w:rsidRPr="008E6575">
              <w:rPr>
                <w:rFonts w:ascii="Times New Roman" w:eastAsia="Times New Roman" w:hAnsi="Times New Roman" w:cs="Times New Roman"/>
                <w:sz w:val="20"/>
                <w:szCs w:val="20"/>
                <w:lang w:val="en-GB" w:eastAsia="es-ES"/>
              </w:rPr>
              <w:t>are</w:t>
            </w:r>
            <w:r w:rsidRPr="008E6575">
              <w:rPr>
                <w:rFonts w:ascii="Times New Roman" w:eastAsia="Times New Roman" w:hAnsi="Times New Roman" w:cs="Times New Roman"/>
                <w:sz w:val="20"/>
                <w:szCs w:val="20"/>
                <w:lang w:val="en-GB" w:eastAsia="es-ES"/>
              </w:rPr>
              <w:t xml:space="preserve"> embedded</w:t>
            </w:r>
            <w:r w:rsidR="0014247F" w:rsidRPr="008E6575">
              <w:rPr>
                <w:rFonts w:ascii="Times New Roman" w:eastAsia="Times New Roman" w:hAnsi="Times New Roman" w:cs="Times New Roman"/>
                <w:sz w:val="20"/>
                <w:szCs w:val="20"/>
                <w:lang w:val="en-GB" w:eastAsia="es-ES"/>
              </w:rPr>
              <w:t xml:space="preserve"> in the calculation</w:t>
            </w:r>
            <w:r w:rsidRPr="008E6575">
              <w:rPr>
                <w:rFonts w:ascii="Times New Roman" w:eastAsia="Times New Roman" w:hAnsi="Times New Roman" w:cs="Times New Roman"/>
                <w:sz w:val="20"/>
                <w:szCs w:val="20"/>
                <w:lang w:val="en-GB" w:eastAsia="es-ES"/>
              </w:rPr>
              <w:t>. The following closed list of options shall be used:</w:t>
            </w:r>
          </w:p>
          <w:p w14:paraId="4A7F0AD8" w14:textId="6AA4F02F"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1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w:t>
            </w:r>
            <w:r w:rsidR="0014247F" w:rsidRPr="008E6575">
              <w:rPr>
                <w:rFonts w:ascii="Times New Roman" w:eastAsia="Times New Roman" w:hAnsi="Times New Roman" w:cs="Times New Roman"/>
                <w:sz w:val="20"/>
                <w:szCs w:val="20"/>
                <w:lang w:val="en-GB" w:eastAsia="es-ES"/>
              </w:rPr>
              <w:t>Future management actions regarding the l</w:t>
            </w:r>
            <w:r w:rsidRPr="008E6575">
              <w:rPr>
                <w:rFonts w:ascii="Times New Roman" w:eastAsia="Times New Roman" w:hAnsi="Times New Roman" w:cs="Times New Roman"/>
                <w:sz w:val="20"/>
                <w:szCs w:val="20"/>
                <w:lang w:val="en-GB" w:eastAsia="es-ES"/>
              </w:rPr>
              <w:t>oss-absorbing capacity of technical provisions embedded within the component</w:t>
            </w:r>
          </w:p>
          <w:p w14:paraId="06CFD032" w14:textId="7B86C667"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2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w:t>
            </w:r>
            <w:r w:rsidR="0014247F" w:rsidRPr="008E6575">
              <w:rPr>
                <w:rFonts w:ascii="Times New Roman" w:eastAsia="Times New Roman" w:hAnsi="Times New Roman" w:cs="Times New Roman"/>
                <w:sz w:val="20"/>
                <w:szCs w:val="20"/>
                <w:lang w:val="en-GB" w:eastAsia="es-ES"/>
              </w:rPr>
              <w:t>Future management actions regarding the l</w:t>
            </w:r>
            <w:r w:rsidRPr="008E6575">
              <w:rPr>
                <w:rFonts w:ascii="Times New Roman" w:eastAsia="Times New Roman" w:hAnsi="Times New Roman" w:cs="Times New Roman"/>
                <w:sz w:val="20"/>
                <w:szCs w:val="20"/>
                <w:lang w:val="en-GB" w:eastAsia="es-ES"/>
              </w:rPr>
              <w:t>oss-absorbing capacity of deferred taxes embedded within the component</w:t>
            </w:r>
          </w:p>
          <w:p w14:paraId="6D72CBD4" w14:textId="61A528F2"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3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w:t>
            </w:r>
            <w:r w:rsidR="0014247F" w:rsidRPr="008E6575">
              <w:rPr>
                <w:rFonts w:ascii="Times New Roman" w:eastAsia="Times New Roman" w:hAnsi="Times New Roman" w:cs="Times New Roman"/>
                <w:sz w:val="20"/>
                <w:szCs w:val="20"/>
                <w:lang w:val="en-GB" w:eastAsia="es-ES"/>
              </w:rPr>
              <w:t>Future management actions regarding the l</w:t>
            </w:r>
            <w:r w:rsidRPr="008E6575">
              <w:rPr>
                <w:rFonts w:ascii="Times New Roman" w:eastAsia="Times New Roman" w:hAnsi="Times New Roman" w:cs="Times New Roman"/>
                <w:sz w:val="20"/>
                <w:szCs w:val="20"/>
                <w:lang w:val="en-GB" w:eastAsia="es-ES"/>
              </w:rPr>
              <w:t>oss-absorbing capacity of technical provisions and deferred taxes embedded within the component</w:t>
            </w:r>
          </w:p>
          <w:p w14:paraId="041719BA" w14:textId="677BA9C0"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4 </w:t>
            </w:r>
            <w:r w:rsidR="0014247F" w:rsidRPr="008E6575">
              <w:rPr>
                <w:rFonts w:ascii="Times New Roman" w:eastAsia="Times New Roman" w:hAnsi="Times New Roman" w:cs="Times New Roman"/>
                <w:sz w:val="20"/>
                <w:szCs w:val="20"/>
                <w:lang w:val="en-GB" w:eastAsia="es-ES"/>
              </w:rPr>
              <w:t>–</w:t>
            </w:r>
            <w:r w:rsidRPr="008E6575">
              <w:rPr>
                <w:rFonts w:ascii="Times New Roman" w:eastAsia="Times New Roman" w:hAnsi="Times New Roman" w:cs="Times New Roman"/>
                <w:sz w:val="20"/>
                <w:szCs w:val="20"/>
                <w:lang w:val="en-GB" w:eastAsia="es-ES"/>
              </w:rPr>
              <w:t xml:space="preserve"> No</w:t>
            </w:r>
            <w:r w:rsidR="0014247F" w:rsidRPr="008E6575">
              <w:rPr>
                <w:rFonts w:ascii="Times New Roman" w:eastAsia="Times New Roman" w:hAnsi="Times New Roman" w:cs="Times New Roman"/>
                <w:sz w:val="20"/>
                <w:szCs w:val="20"/>
                <w:lang w:val="en-GB" w:eastAsia="es-ES"/>
              </w:rPr>
              <w:t xml:space="preserve"> embedded consideration of future management actions.</w:t>
            </w:r>
          </w:p>
        </w:tc>
      </w:tr>
      <w:tr w:rsidR="00637229" w:rsidRPr="00495750" w14:paraId="3FE4EE0E"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6C30239" w14:textId="73A262C6"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C00</w:t>
            </w:r>
            <w:r w:rsidR="007241FE">
              <w:rPr>
                <w:rFonts w:ascii="Times New Roman" w:eastAsia="Times New Roman" w:hAnsi="Times New Roman" w:cs="Times New Roman"/>
                <w:sz w:val="20"/>
                <w:szCs w:val="20"/>
                <w:lang w:val="en-GB" w:eastAsia="es-ES"/>
              </w:rPr>
              <w:t>7</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62392E21" w14:textId="24AE9482"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modelled</w:t>
            </w:r>
          </w:p>
        </w:tc>
        <w:tc>
          <w:tcPr>
            <w:tcW w:w="4830" w:type="dxa"/>
            <w:tcBorders>
              <w:top w:val="single" w:sz="4" w:space="0" w:color="auto"/>
              <w:left w:val="nil"/>
              <w:bottom w:val="single" w:sz="4" w:space="0" w:color="auto"/>
              <w:right w:val="single" w:sz="4" w:space="0" w:color="auto"/>
            </w:tcBorders>
            <w:shd w:val="clear" w:color="auto" w:fill="auto"/>
          </w:tcPr>
          <w:p w14:paraId="46AB97A2" w14:textId="1D0E11ED" w:rsidR="00D424E1" w:rsidRPr="008E6575" w:rsidRDefault="00D424E1" w:rsidP="008E657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For each component this cell represents the amount calculated according to the partial internal model. </w:t>
            </w:r>
          </w:p>
        </w:tc>
      </w:tr>
      <w:tr w:rsidR="00637229" w:rsidRPr="00495750" w14:paraId="3D7BBF99" w14:textId="77777777" w:rsidTr="008E6575">
        <w:trPr>
          <w:trHeight w:val="402"/>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0BFE0AC" w14:textId="6C136C56" w:rsidR="00637229"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C12BC3">
              <w:rPr>
                <w:rFonts w:ascii="Times New Roman" w:eastAsia="Times New Roman" w:hAnsi="Times New Roman" w:cs="Times New Roman"/>
                <w:sz w:val="20"/>
                <w:szCs w:val="20"/>
                <w:lang w:val="en-GB" w:eastAsia="es-ES"/>
              </w:rPr>
              <w:t>11</w:t>
            </w:r>
            <w:r w:rsidRPr="008E6575">
              <w:rPr>
                <w:rFonts w:ascii="Times New Roman" w:eastAsia="Times New Roman" w:hAnsi="Times New Roman" w:cs="Times New Roman"/>
                <w:sz w:val="20"/>
                <w:szCs w:val="20"/>
                <w:lang w:val="en-GB" w:eastAsia="es-ES"/>
              </w:rPr>
              <w:t>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p w14:paraId="6C12F730" w14:textId="6C1AFC46" w:rsidR="00C12BC3"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(B2)</w:t>
            </w:r>
          </w:p>
        </w:tc>
        <w:tc>
          <w:tcPr>
            <w:tcW w:w="2399" w:type="dxa"/>
            <w:tcBorders>
              <w:top w:val="single" w:sz="4" w:space="0" w:color="auto"/>
              <w:left w:val="nil"/>
              <w:bottom w:val="single" w:sz="4" w:space="0" w:color="auto"/>
              <w:right w:val="single" w:sz="4" w:space="0" w:color="auto"/>
            </w:tcBorders>
            <w:shd w:val="clear" w:color="auto" w:fill="auto"/>
          </w:tcPr>
          <w:p w14:paraId="2EA1DD81" w14:textId="4689D04E"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Total of undiversified components</w:t>
            </w:r>
          </w:p>
        </w:tc>
        <w:tc>
          <w:tcPr>
            <w:tcW w:w="4830" w:type="dxa"/>
            <w:tcBorders>
              <w:top w:val="single" w:sz="4" w:space="0" w:color="auto"/>
              <w:left w:val="nil"/>
              <w:bottom w:val="single" w:sz="4" w:space="0" w:color="auto"/>
              <w:right w:val="single" w:sz="4" w:space="0" w:color="auto"/>
            </w:tcBorders>
            <w:shd w:val="clear" w:color="auto" w:fill="auto"/>
          </w:tcPr>
          <w:p w14:paraId="12BB7B74" w14:textId="20445794" w:rsidR="00637229"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Sum of all components.</w:t>
            </w:r>
          </w:p>
        </w:tc>
      </w:tr>
      <w:tr w:rsidR="00637229" w:rsidRPr="00495750" w14:paraId="152307F8"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24D08CE" w14:textId="279EEBFD" w:rsidR="00637229"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R00</w:t>
            </w:r>
            <w:r w:rsidR="00C12BC3">
              <w:rPr>
                <w:rFonts w:ascii="Times New Roman" w:eastAsia="Times New Roman" w:hAnsi="Times New Roman" w:cs="Times New Roman"/>
                <w:sz w:val="20"/>
                <w:szCs w:val="20"/>
                <w:lang w:val="en-GB" w:eastAsia="es-ES"/>
              </w:rPr>
              <w:t>6</w:t>
            </w:r>
            <w:r w:rsidRPr="008E6575">
              <w:rPr>
                <w:rFonts w:ascii="Times New Roman" w:eastAsia="Times New Roman" w:hAnsi="Times New Roman" w:cs="Times New Roman"/>
                <w:sz w:val="20"/>
                <w:szCs w:val="20"/>
                <w:lang w:val="en-GB" w:eastAsia="es-ES"/>
              </w:rPr>
              <w:t>0/C0</w:t>
            </w:r>
            <w:r w:rsidR="002E3FF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00</w:t>
            </w:r>
          </w:p>
          <w:p w14:paraId="4F721BBC" w14:textId="4057BEF2" w:rsidR="00C12BC3" w:rsidRPr="008E6575" w:rsidRDefault="00C12BC3" w:rsidP="0063722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(B3)</w:t>
            </w:r>
          </w:p>
        </w:tc>
        <w:tc>
          <w:tcPr>
            <w:tcW w:w="2399" w:type="dxa"/>
            <w:tcBorders>
              <w:top w:val="single" w:sz="4" w:space="0" w:color="auto"/>
              <w:left w:val="nil"/>
              <w:bottom w:val="single" w:sz="4" w:space="0" w:color="auto"/>
              <w:right w:val="single" w:sz="4" w:space="0" w:color="auto"/>
            </w:tcBorders>
            <w:shd w:val="clear" w:color="auto" w:fill="auto"/>
          </w:tcPr>
          <w:p w14:paraId="679EDC41" w14:textId="2147468A" w:rsidR="00637229" w:rsidRPr="008E6575" w:rsidRDefault="00637229" w:rsidP="00637229">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Diversification</w:t>
            </w:r>
          </w:p>
        </w:tc>
        <w:tc>
          <w:tcPr>
            <w:tcW w:w="4830" w:type="dxa"/>
            <w:tcBorders>
              <w:top w:val="single" w:sz="4" w:space="0" w:color="auto"/>
              <w:left w:val="nil"/>
              <w:bottom w:val="single" w:sz="4" w:space="0" w:color="auto"/>
              <w:right w:val="single" w:sz="4" w:space="0" w:color="auto"/>
            </w:tcBorders>
            <w:shd w:val="clear" w:color="auto" w:fill="auto"/>
          </w:tcPr>
          <w:p w14:paraId="5DF0CD45" w14:textId="63A9B279" w:rsidR="00035A57" w:rsidRDefault="00637229" w:rsidP="00035A57">
            <w:pPr>
              <w:spacing w:after="0" w:line="240" w:lineRule="auto"/>
              <w:rPr>
                <w:ins w:id="35" w:author="Autho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The total amount of the diversification </w:t>
            </w:r>
            <w:del w:id="36" w:author="Author">
              <w:r w:rsidRPr="008E6575" w:rsidDel="00035A57">
                <w:rPr>
                  <w:rFonts w:ascii="Times New Roman" w:eastAsia="Times New Roman" w:hAnsi="Times New Roman" w:cs="Times New Roman"/>
                  <w:sz w:val="20"/>
                  <w:szCs w:val="20"/>
                  <w:lang w:val="en-GB" w:eastAsia="es-ES"/>
                </w:rPr>
                <w:delText xml:space="preserve">within </w:delText>
              </w:r>
            </w:del>
            <w:ins w:id="37" w:author="Author">
              <w:r w:rsidR="00035A57">
                <w:rPr>
                  <w:rFonts w:ascii="Times New Roman" w:eastAsia="Times New Roman" w:hAnsi="Times New Roman" w:cs="Times New Roman"/>
                  <w:sz w:val="20"/>
                  <w:szCs w:val="20"/>
                  <w:lang w:val="en-GB" w:eastAsia="es-ES"/>
                </w:rPr>
                <w:t>among</w:t>
              </w:r>
              <w:r w:rsidR="00035A57" w:rsidRPr="008E6575">
                <w:rPr>
                  <w:rFonts w:ascii="Times New Roman" w:eastAsia="Times New Roman" w:hAnsi="Times New Roman" w:cs="Times New Roman"/>
                  <w:sz w:val="20"/>
                  <w:szCs w:val="20"/>
                  <w:lang w:val="en-GB" w:eastAsia="es-ES"/>
                </w:rPr>
                <w:t xml:space="preserve"> </w:t>
              </w:r>
            </w:ins>
            <w:r w:rsidRPr="008E6575">
              <w:rPr>
                <w:rFonts w:ascii="Times New Roman" w:eastAsia="Times New Roman" w:hAnsi="Times New Roman" w:cs="Times New Roman"/>
                <w:sz w:val="20"/>
                <w:szCs w:val="20"/>
                <w:lang w:val="en-GB" w:eastAsia="es-ES"/>
              </w:rPr>
              <w:t>components</w:t>
            </w:r>
            <w:ins w:id="38" w:author="Author">
              <w:r w:rsidR="00035A57">
                <w:rPr>
                  <w:rFonts w:ascii="Times New Roman" w:eastAsia="Times New Roman" w:hAnsi="Times New Roman" w:cs="Times New Roman"/>
                  <w:sz w:val="20"/>
                  <w:szCs w:val="20"/>
                  <w:lang w:val="en-GB" w:eastAsia="es-ES"/>
                </w:rPr>
                <w:t xml:space="preserve"> reported in C0030</w:t>
              </w:r>
              <w:r w:rsidR="00035A57" w:rsidRPr="008E6575">
                <w:rPr>
                  <w:rFonts w:ascii="Times New Roman" w:eastAsia="Times New Roman" w:hAnsi="Times New Roman" w:cs="Times New Roman"/>
                  <w:sz w:val="20"/>
                  <w:szCs w:val="20"/>
                  <w:lang w:val="en-GB" w:eastAsia="es-ES"/>
                </w:rPr>
                <w:t>.</w:t>
              </w:r>
            </w:ins>
          </w:p>
          <w:p w14:paraId="0030B3E3" w14:textId="77777777" w:rsidR="00035A57" w:rsidRDefault="00035A57" w:rsidP="00035A57">
            <w:pPr>
              <w:spacing w:after="0" w:line="240" w:lineRule="auto"/>
              <w:rPr>
                <w:ins w:id="39" w:author="Author"/>
                <w:rFonts w:ascii="Times New Roman" w:eastAsia="Times New Roman" w:hAnsi="Times New Roman" w:cs="Times New Roman"/>
                <w:sz w:val="20"/>
                <w:szCs w:val="20"/>
                <w:lang w:val="en-GB" w:eastAsia="es-ES"/>
              </w:rPr>
            </w:pPr>
            <w:ins w:id="40" w:author="Author">
              <w:r>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ins>
            <w:del w:id="41" w:author="Author">
              <w:r w:rsidR="00637229" w:rsidRPr="008E6575" w:rsidDel="00035A57">
                <w:rPr>
                  <w:rFonts w:ascii="Times New Roman" w:eastAsia="Times New Roman" w:hAnsi="Times New Roman" w:cs="Times New Roman"/>
                  <w:sz w:val="20"/>
                  <w:szCs w:val="20"/>
                  <w:lang w:val="en-GB" w:eastAsia="es-ES"/>
                </w:rPr>
                <w:delText>.</w:delText>
              </w:r>
            </w:del>
          </w:p>
          <w:p w14:paraId="5474851A" w14:textId="6771BC77" w:rsidR="00637229" w:rsidRPr="008E6575" w:rsidRDefault="00637229" w:rsidP="00035A57">
            <w:pPr>
              <w:spacing w:after="0" w:line="240" w:lineRule="auto"/>
              <w:rPr>
                <w:rFonts w:ascii="Times New Roman" w:eastAsia="Times New Roman" w:hAnsi="Times New Roman" w:cs="Times New Roman"/>
                <w:sz w:val="20"/>
                <w:szCs w:val="20"/>
                <w:lang w:val="en-GB" w:eastAsia="es-ES"/>
              </w:rPr>
            </w:pPr>
            <w:del w:id="42" w:author="Author">
              <w:r w:rsidRPr="008E6575" w:rsidDel="00035A57">
                <w:rPr>
                  <w:rFonts w:ascii="Times New Roman" w:eastAsia="Times New Roman" w:hAnsi="Times New Roman" w:cs="Times New Roman"/>
                  <w:sz w:val="20"/>
                  <w:szCs w:val="20"/>
                  <w:lang w:val="en-GB" w:eastAsia="es-ES"/>
                </w:rPr>
                <w:delText xml:space="preserve"> </w:delText>
              </w:r>
            </w:del>
            <w:r w:rsidRPr="008E6575">
              <w:rPr>
                <w:rFonts w:ascii="Times New Roman" w:eastAsia="Times New Roman" w:hAnsi="Times New Roman" w:cs="Times New Roman"/>
                <w:sz w:val="20"/>
                <w:szCs w:val="20"/>
                <w:lang w:val="en-GB" w:eastAsia="es-ES"/>
              </w:rPr>
              <w:t xml:space="preserve">This amount should be </w:t>
            </w:r>
            <w:r w:rsidR="00C12BC3">
              <w:rPr>
                <w:rFonts w:ascii="Times New Roman" w:eastAsia="Times New Roman" w:hAnsi="Times New Roman" w:cs="Times New Roman"/>
                <w:sz w:val="20"/>
                <w:szCs w:val="20"/>
                <w:lang w:val="en-GB" w:eastAsia="es-ES"/>
              </w:rPr>
              <w:t xml:space="preserve">reported as </w:t>
            </w:r>
            <w:r w:rsidRPr="008E6575">
              <w:rPr>
                <w:rFonts w:ascii="Times New Roman" w:eastAsia="Times New Roman" w:hAnsi="Times New Roman" w:cs="Times New Roman"/>
                <w:sz w:val="20"/>
                <w:szCs w:val="20"/>
                <w:lang w:val="en-GB" w:eastAsia="es-ES"/>
              </w:rPr>
              <w:t>negative</w:t>
            </w:r>
            <w:r w:rsidR="00C12BC3">
              <w:rPr>
                <w:rFonts w:ascii="Times New Roman" w:eastAsia="Times New Roman" w:hAnsi="Times New Roman" w:cs="Times New Roman"/>
                <w:sz w:val="20"/>
                <w:szCs w:val="20"/>
                <w:lang w:val="en-GB" w:eastAsia="es-ES"/>
              </w:rPr>
              <w:t xml:space="preserve"> value.</w:t>
            </w:r>
          </w:p>
        </w:tc>
      </w:tr>
      <w:tr w:rsidR="00D05236" w:rsidRPr="00495750" w14:paraId="2C64CBE4"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4521412" w14:textId="054E4263" w:rsidR="00D05236" w:rsidRPr="008E6575" w:rsidRDefault="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C12BC3">
              <w:rPr>
                <w:rFonts w:ascii="Times New Roman" w:eastAsia="Times New Roman" w:hAnsi="Times New Roman" w:cs="Times New Roman"/>
                <w:sz w:val="20"/>
                <w:szCs w:val="20"/>
                <w:lang w:val="en-GB" w:eastAsia="es-ES"/>
              </w:rPr>
              <w:t>12</w:t>
            </w:r>
            <w:r w:rsidRPr="008E6575">
              <w:rPr>
                <w:rFonts w:ascii="Times New Roman" w:eastAsia="Times New Roman" w:hAnsi="Times New Roman" w:cs="Times New Roman"/>
                <w:sz w:val="20"/>
                <w:szCs w:val="20"/>
                <w:lang w:val="en-GB" w:eastAsia="es-ES"/>
              </w:rPr>
              <w:t>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1BD8C584" w14:textId="4C6127FF" w:rsidR="00D05236" w:rsidRPr="008E6575" w:rsidRDefault="00D05236"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Adjustment due to RFF/MAP nSCR aggregation</w:t>
            </w:r>
          </w:p>
        </w:tc>
        <w:tc>
          <w:tcPr>
            <w:tcW w:w="4830" w:type="dxa"/>
            <w:tcBorders>
              <w:top w:val="single" w:sz="4" w:space="0" w:color="auto"/>
              <w:left w:val="nil"/>
              <w:bottom w:val="single" w:sz="4" w:space="0" w:color="auto"/>
              <w:right w:val="single" w:sz="4" w:space="0" w:color="auto"/>
            </w:tcBorders>
            <w:shd w:val="clear" w:color="auto" w:fill="auto"/>
          </w:tcPr>
          <w:p w14:paraId="46484285" w14:textId="1FC92FD7" w:rsidR="00D05236" w:rsidRPr="008E6575" w:rsidRDefault="00D05236"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When applicable, adjustment to correct the bias on SCR </w:t>
            </w:r>
            <w:r w:rsidR="00D8192B">
              <w:rPr>
                <w:rFonts w:ascii="Times New Roman" w:eastAsia="Times New Roman" w:hAnsi="Times New Roman" w:cs="Times New Roman"/>
                <w:sz w:val="20"/>
                <w:szCs w:val="20"/>
                <w:lang w:val="en-GB" w:eastAsia="es-ES"/>
              </w:rPr>
              <w:t xml:space="preserve">calculation </w:t>
            </w:r>
            <w:r w:rsidRPr="008E6575">
              <w:rPr>
                <w:rFonts w:ascii="Times New Roman" w:eastAsia="Times New Roman" w:hAnsi="Times New Roman" w:cs="Times New Roman"/>
                <w:sz w:val="20"/>
                <w:szCs w:val="20"/>
                <w:lang w:val="en-GB" w:eastAsia="es-ES"/>
              </w:rPr>
              <w:t xml:space="preserve">due to aggregation of RFF/MAP nSCR at risk module level. </w:t>
            </w:r>
          </w:p>
          <w:p w14:paraId="5D2CBCD6" w14:textId="6F9286F9" w:rsidR="00D05236" w:rsidRPr="008E6575" w:rsidRDefault="007241FE" w:rsidP="008E6575">
            <w:pPr>
              <w:tabs>
                <w:tab w:val="left" w:pos="892"/>
              </w:tabs>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b/>
            </w:r>
          </w:p>
          <w:p w14:paraId="661E1DA9" w14:textId="26557A4D" w:rsidR="00D05236" w:rsidRPr="008E6575" w:rsidRDefault="00D05236" w:rsidP="00D05236">
            <w:pPr>
              <w:spacing w:after="0" w:line="240" w:lineRule="auto"/>
              <w:rPr>
                <w:rFonts w:ascii="Times New Roman" w:eastAsia="Times New Roman" w:hAnsi="Times New Roman" w:cs="Times New Roman"/>
                <w:sz w:val="20"/>
                <w:szCs w:val="20"/>
                <w:lang w:val="en-GB" w:eastAsia="es-ES"/>
              </w:rPr>
            </w:pPr>
          </w:p>
        </w:tc>
      </w:tr>
      <w:tr w:rsidR="00936E55" w:rsidRPr="00495750" w14:paraId="421FD21D"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07BE569" w14:textId="6A0071EF" w:rsidR="00936E55" w:rsidRDefault="00936E5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C12BC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60/C0</w:t>
            </w:r>
            <w:r w:rsidR="002E3FF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00</w:t>
            </w:r>
          </w:p>
          <w:p w14:paraId="12FE3094" w14:textId="16AB9AE7" w:rsidR="002A0377" w:rsidRPr="008E6575" w:rsidRDefault="002A037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(A17)</w:t>
            </w:r>
          </w:p>
        </w:tc>
        <w:tc>
          <w:tcPr>
            <w:tcW w:w="2399" w:type="dxa"/>
            <w:tcBorders>
              <w:top w:val="single" w:sz="4" w:space="0" w:color="auto"/>
              <w:left w:val="nil"/>
              <w:bottom w:val="single" w:sz="4" w:space="0" w:color="auto"/>
              <w:right w:val="single" w:sz="4" w:space="0" w:color="auto"/>
            </w:tcBorders>
            <w:shd w:val="clear" w:color="auto" w:fill="auto"/>
          </w:tcPr>
          <w:p w14:paraId="3C9A47F3" w14:textId="3D6069EF"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Capital requirement for business operated in accordance with Art. 4 of Directive 2003/41/EC</w:t>
            </w:r>
          </w:p>
        </w:tc>
        <w:tc>
          <w:tcPr>
            <w:tcW w:w="4830" w:type="dxa"/>
            <w:tcBorders>
              <w:top w:val="single" w:sz="4" w:space="0" w:color="auto"/>
              <w:left w:val="nil"/>
              <w:bottom w:val="single" w:sz="4" w:space="0" w:color="auto"/>
              <w:right w:val="single" w:sz="4" w:space="0" w:color="auto"/>
            </w:tcBorders>
            <w:shd w:val="clear" w:color="auto" w:fill="auto"/>
          </w:tcPr>
          <w:p w14:paraId="6543A1B3" w14:textId="3CAF5A30"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452F3D" w:rsidRPr="00244BD1">
              <w:rPr>
                <w:rFonts w:ascii="Times New Roman" w:eastAsia="Times New Roman" w:hAnsi="Times New Roman" w:cs="Times New Roman"/>
                <w:sz w:val="20"/>
                <w:szCs w:val="20"/>
                <w:lang w:val="en-GB" w:eastAsia="es-ES"/>
              </w:rPr>
              <w:t xml:space="preserve"> to which transitional measures are applied. This item is</w:t>
            </w:r>
            <w:ins w:id="43" w:author="Author">
              <w:r w:rsidR="00316F4C">
                <w:rPr>
                  <w:rFonts w:ascii="Times New Roman" w:eastAsia="Times New Roman" w:hAnsi="Times New Roman" w:cs="Times New Roman"/>
                  <w:sz w:val="20"/>
                  <w:szCs w:val="20"/>
                  <w:lang w:val="en-GB" w:eastAsia="es-ES"/>
                </w:rPr>
                <w:t xml:space="preserve"> to</w:t>
              </w:r>
            </w:ins>
            <w:r w:rsidR="00452F3D" w:rsidRPr="00244BD1">
              <w:rPr>
                <w:rFonts w:ascii="Times New Roman" w:eastAsia="Times New Roman" w:hAnsi="Times New Roman" w:cs="Times New Roman"/>
                <w:sz w:val="20"/>
                <w:szCs w:val="20"/>
                <w:lang w:val="en-GB" w:eastAsia="es-ES"/>
              </w:rPr>
              <w:t xml:space="preserve"> be reported only during the transitional period</w:t>
            </w:r>
            <w:del w:id="44" w:author="Author">
              <w:r w:rsidR="00452F3D" w:rsidRPr="00244BD1" w:rsidDel="00F615FC">
                <w:rPr>
                  <w:rFonts w:ascii="Times New Roman" w:eastAsia="Times New Roman" w:hAnsi="Times New Roman" w:cs="Times New Roman"/>
                  <w:sz w:val="20"/>
                  <w:szCs w:val="20"/>
                  <w:lang w:val="en-GB" w:eastAsia="es-ES"/>
                </w:rPr>
                <w:delText>.</w:delText>
              </w:r>
            </w:del>
            <w:r w:rsidRPr="008E6575">
              <w:rPr>
                <w:rFonts w:ascii="Times New Roman" w:eastAsia="Times New Roman" w:hAnsi="Times New Roman" w:cs="Times New Roman"/>
                <w:sz w:val="20"/>
                <w:szCs w:val="20"/>
                <w:lang w:val="en-GB" w:eastAsia="es-ES"/>
              </w:rPr>
              <w:t>.</w:t>
            </w:r>
          </w:p>
          <w:p w14:paraId="05C7193C" w14:textId="2E1FBE1C"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936E55" w:rsidRPr="00495750" w14:paraId="7A9C468F"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50623FF2" w14:textId="5CD1D5F2" w:rsidR="00936E55" w:rsidRDefault="00936E5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R0200/C0</w:t>
            </w:r>
            <w:r w:rsidR="002E3FF3">
              <w:rPr>
                <w:rFonts w:ascii="Times New Roman" w:eastAsia="Times New Roman" w:hAnsi="Times New Roman" w:cs="Times New Roman"/>
                <w:sz w:val="20"/>
                <w:szCs w:val="20"/>
                <w:lang w:val="en-GB" w:eastAsia="es-ES"/>
              </w:rPr>
              <w:t>1</w:t>
            </w:r>
            <w:r w:rsidRPr="008E6575">
              <w:rPr>
                <w:rFonts w:ascii="Times New Roman" w:eastAsia="Times New Roman" w:hAnsi="Times New Roman" w:cs="Times New Roman"/>
                <w:sz w:val="20"/>
                <w:szCs w:val="20"/>
                <w:lang w:val="en-GB" w:eastAsia="es-ES"/>
              </w:rPr>
              <w:t>00</w:t>
            </w:r>
          </w:p>
          <w:p w14:paraId="208656CD" w14:textId="643C114F" w:rsidR="002A0377" w:rsidRPr="008E6575" w:rsidRDefault="002A037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(A14C)</w:t>
            </w:r>
          </w:p>
        </w:tc>
        <w:tc>
          <w:tcPr>
            <w:tcW w:w="2399" w:type="dxa"/>
            <w:tcBorders>
              <w:top w:val="single" w:sz="4" w:space="0" w:color="auto"/>
              <w:left w:val="nil"/>
              <w:bottom w:val="single" w:sz="4" w:space="0" w:color="auto"/>
              <w:right w:val="single" w:sz="4" w:space="0" w:color="auto"/>
            </w:tcBorders>
            <w:shd w:val="clear" w:color="auto" w:fill="auto"/>
          </w:tcPr>
          <w:p w14:paraId="00F65C02" w14:textId="77777777" w:rsidR="00936E5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Solvency capital requirement, excluding capital add-ons</w:t>
            </w:r>
          </w:p>
          <w:p w14:paraId="5CBCAED1" w14:textId="63937853" w:rsidR="002E3FF3" w:rsidRPr="008E6575" w:rsidRDefault="002E3FF3" w:rsidP="00D05236">
            <w:pPr>
              <w:spacing w:after="0" w:line="240" w:lineRule="auto"/>
              <w:rPr>
                <w:rFonts w:ascii="Times New Roman" w:eastAsia="Times New Roman" w:hAnsi="Times New Roman" w:cs="Times New Roman"/>
                <w:sz w:val="20"/>
                <w:szCs w:val="20"/>
                <w:lang w:val="en-GB" w:eastAsia="es-ES"/>
              </w:rPr>
            </w:pPr>
          </w:p>
        </w:tc>
        <w:tc>
          <w:tcPr>
            <w:tcW w:w="4830" w:type="dxa"/>
            <w:tcBorders>
              <w:top w:val="single" w:sz="4" w:space="0" w:color="auto"/>
              <w:left w:val="nil"/>
              <w:bottom w:val="single" w:sz="4" w:space="0" w:color="auto"/>
              <w:right w:val="single" w:sz="4" w:space="0" w:color="auto"/>
            </w:tcBorders>
            <w:shd w:val="clear" w:color="auto" w:fill="auto"/>
          </w:tcPr>
          <w:p w14:paraId="7CBAA307" w14:textId="77777777" w:rsidR="00C12BC3" w:rsidRPr="00672054" w:rsidRDefault="00C12BC3" w:rsidP="00C12BC3">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Amount of the total diversified SCR before any capital add-on. </w:t>
            </w:r>
          </w:p>
          <w:p w14:paraId="4D8B788B" w14:textId="1C39CB25" w:rsidR="00C12BC3" w:rsidRPr="00B0289C" w:rsidRDefault="00C12BC3">
            <w:pPr>
              <w:spacing w:after="0" w:line="240" w:lineRule="auto"/>
              <w:rPr>
                <w:rFonts w:ascii="Times New Roman" w:eastAsia="Times New Roman" w:hAnsi="Times New Roman" w:cs="Times New Roman"/>
                <w:sz w:val="20"/>
                <w:szCs w:val="20"/>
                <w:lang w:val="en-GB" w:eastAsia="es-ES"/>
              </w:rPr>
            </w:pPr>
          </w:p>
        </w:tc>
      </w:tr>
      <w:tr w:rsidR="00936E55" w:rsidRPr="00495750" w14:paraId="221F44E9"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F710134" w14:textId="324FE4BB" w:rsidR="00936E5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R0210/C0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p w14:paraId="584BC286" w14:textId="5D480B3E" w:rsidR="002A0377" w:rsidRPr="008E6575" w:rsidRDefault="002A0377" w:rsidP="00D0523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(A19)</w:t>
            </w:r>
          </w:p>
        </w:tc>
        <w:tc>
          <w:tcPr>
            <w:tcW w:w="2399" w:type="dxa"/>
            <w:tcBorders>
              <w:top w:val="single" w:sz="4" w:space="0" w:color="auto"/>
              <w:left w:val="nil"/>
              <w:bottom w:val="single" w:sz="4" w:space="0" w:color="auto"/>
              <w:right w:val="single" w:sz="4" w:space="0" w:color="auto"/>
            </w:tcBorders>
            <w:shd w:val="clear" w:color="auto" w:fill="auto"/>
          </w:tcPr>
          <w:p w14:paraId="6D728224" w14:textId="580D09B1"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Capital add-ons </w:t>
            </w:r>
            <w:r w:rsidR="00F462F0">
              <w:rPr>
                <w:rFonts w:ascii="Times New Roman" w:eastAsia="Times New Roman" w:hAnsi="Times New Roman" w:cs="Times New Roman"/>
                <w:sz w:val="20"/>
                <w:szCs w:val="20"/>
                <w:lang w:val="en-GB" w:eastAsia="es-ES"/>
              </w:rPr>
              <w:t>already set</w:t>
            </w:r>
          </w:p>
        </w:tc>
        <w:tc>
          <w:tcPr>
            <w:tcW w:w="4830" w:type="dxa"/>
            <w:tcBorders>
              <w:top w:val="single" w:sz="4" w:space="0" w:color="auto"/>
              <w:left w:val="nil"/>
              <w:bottom w:val="single" w:sz="4" w:space="0" w:color="auto"/>
              <w:right w:val="single" w:sz="4" w:space="0" w:color="auto"/>
            </w:tcBorders>
            <w:shd w:val="clear" w:color="auto" w:fill="auto"/>
          </w:tcPr>
          <w:p w14:paraId="633FD1EA" w14:textId="77777777"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capital add-ons that had been set at the reporting reference date. It will not include capital add-ons set between that date and the submission of the data to the supervisory authority, nor any set after the submission of the data.</w:t>
            </w:r>
          </w:p>
          <w:p w14:paraId="5CF79BC2" w14:textId="20C714A4"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936E55" w:rsidRPr="00495750" w14:paraId="78104425"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2FE4442F" w14:textId="2BF96B98" w:rsidR="00936E5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R0220/C0</w:t>
            </w:r>
            <w:r w:rsidR="002E3FF3">
              <w:rPr>
                <w:rFonts w:ascii="Times New Roman" w:eastAsia="Times New Roman" w:hAnsi="Times New Roman" w:cs="Times New Roman"/>
                <w:sz w:val="20"/>
                <w:szCs w:val="20"/>
                <w:lang w:val="en-GB" w:eastAsia="es-ES"/>
              </w:rPr>
              <w:t>10</w:t>
            </w:r>
            <w:r w:rsidRPr="008E6575">
              <w:rPr>
                <w:rFonts w:ascii="Times New Roman" w:eastAsia="Times New Roman" w:hAnsi="Times New Roman" w:cs="Times New Roman"/>
                <w:sz w:val="20"/>
                <w:szCs w:val="20"/>
                <w:lang w:val="en-GB" w:eastAsia="es-ES"/>
              </w:rPr>
              <w:t>0</w:t>
            </w:r>
          </w:p>
          <w:p w14:paraId="59CC68AB" w14:textId="63187FCF" w:rsidR="002A0377" w:rsidRPr="008E6575" w:rsidRDefault="002A0377" w:rsidP="00D0523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(A20)</w:t>
            </w:r>
          </w:p>
        </w:tc>
        <w:tc>
          <w:tcPr>
            <w:tcW w:w="2399" w:type="dxa"/>
            <w:tcBorders>
              <w:top w:val="single" w:sz="4" w:space="0" w:color="auto"/>
              <w:left w:val="nil"/>
              <w:bottom w:val="single" w:sz="4" w:space="0" w:color="auto"/>
              <w:right w:val="single" w:sz="4" w:space="0" w:color="auto"/>
            </w:tcBorders>
            <w:shd w:val="clear" w:color="auto" w:fill="auto"/>
          </w:tcPr>
          <w:p w14:paraId="11D84290" w14:textId="022E92A0"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Solvency Capital Requirement</w:t>
            </w:r>
          </w:p>
        </w:tc>
        <w:tc>
          <w:tcPr>
            <w:tcW w:w="4830" w:type="dxa"/>
            <w:tcBorders>
              <w:top w:val="single" w:sz="4" w:space="0" w:color="auto"/>
              <w:left w:val="nil"/>
              <w:bottom w:val="single" w:sz="4" w:space="0" w:color="auto"/>
              <w:right w:val="single" w:sz="4" w:space="0" w:color="auto"/>
            </w:tcBorders>
            <w:shd w:val="clear" w:color="auto" w:fill="auto"/>
          </w:tcPr>
          <w:p w14:paraId="4FBBC65C" w14:textId="0AAA0E08" w:rsidR="00936E55" w:rsidRPr="008E6575" w:rsidRDefault="00AC1D55"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Overall capital requirement including capital add-ons</w:t>
            </w:r>
          </w:p>
          <w:p w14:paraId="71B5A724" w14:textId="77777777" w:rsidR="00936E55" w:rsidRPr="008E6575" w:rsidRDefault="00936E55" w:rsidP="006D17B2">
            <w:pPr>
              <w:spacing w:after="0" w:line="240" w:lineRule="auto"/>
              <w:rPr>
                <w:rFonts w:ascii="Times New Roman" w:eastAsia="Times New Roman" w:hAnsi="Times New Roman" w:cs="Times New Roman"/>
                <w:sz w:val="20"/>
                <w:szCs w:val="20"/>
                <w:lang w:val="en-GB" w:eastAsia="es-ES"/>
              </w:rPr>
            </w:pPr>
          </w:p>
          <w:p w14:paraId="307E4B01" w14:textId="44C79504"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99177F" w:rsidRPr="00E93329" w14:paraId="6C3E645A" w14:textId="77777777" w:rsidTr="00BA588C">
        <w:tblPrEx>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Change w:id="45" w:author="Author">
            <w:tblPrEx>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blPrExChange>
        </w:tblPrEx>
        <w:trPr>
          <w:trHeight w:val="339"/>
          <w:trPrChange w:id="46" w:author="Author">
            <w:trPr>
              <w:gridAfter w:val="0"/>
              <w:wAfter w:w="75" w:type="dxa"/>
              <w:trHeight w:val="339"/>
            </w:trPr>
          </w:trPrChange>
        </w:trPr>
        <w:tc>
          <w:tcPr>
            <w:tcW w:w="8717" w:type="dxa"/>
            <w:gridSpan w:val="3"/>
            <w:shd w:val="clear" w:color="auto" w:fill="auto"/>
            <w:vAlign w:val="bottom"/>
            <w:tcPrChange w:id="47" w:author="Author">
              <w:tcPr>
                <w:tcW w:w="8642" w:type="dxa"/>
                <w:gridSpan w:val="4"/>
                <w:shd w:val="clear" w:color="auto" w:fill="auto"/>
                <w:vAlign w:val="bottom"/>
              </w:tcPr>
            </w:tcPrChange>
          </w:tcPr>
          <w:p w14:paraId="7D9585E4" w14:textId="77777777" w:rsidR="0099177F" w:rsidRPr="00672054" w:rsidRDefault="0099177F" w:rsidP="00672054">
            <w:pPr>
              <w:spacing w:after="0" w:line="240" w:lineRule="auto"/>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Other information on SCR</w:t>
            </w:r>
          </w:p>
        </w:tc>
      </w:tr>
      <w:tr w:rsidR="00936E55" w:rsidRPr="00495750" w14:paraId="236A5715"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DEC2601" w14:textId="748688A8" w:rsidR="00936E5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05239B" w:rsidRPr="008E6575">
              <w:rPr>
                <w:rFonts w:ascii="Times New Roman" w:eastAsia="Times New Roman" w:hAnsi="Times New Roman" w:cs="Times New Roman"/>
                <w:sz w:val="20"/>
                <w:szCs w:val="20"/>
                <w:lang w:val="en-GB" w:eastAsia="es-ES"/>
              </w:rPr>
              <w:t>30</w:t>
            </w:r>
            <w:r w:rsidRPr="008E6575">
              <w:rPr>
                <w:rFonts w:ascii="Times New Roman" w:eastAsia="Times New Roman" w:hAnsi="Times New Roman" w:cs="Times New Roman"/>
                <w:sz w:val="20"/>
                <w:szCs w:val="20"/>
                <w:lang w:val="en-GB" w:eastAsia="es-ES"/>
              </w:rPr>
              <w:t>0/C0</w:t>
            </w:r>
            <w:r w:rsidR="0099177F">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p w14:paraId="7BF5808B" w14:textId="277ACD3B" w:rsidR="002A0377" w:rsidRPr="008E6575" w:rsidRDefault="002A0377" w:rsidP="00D0523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(B5)</w:t>
            </w:r>
          </w:p>
        </w:tc>
        <w:tc>
          <w:tcPr>
            <w:tcW w:w="2399" w:type="dxa"/>
            <w:tcBorders>
              <w:top w:val="single" w:sz="4" w:space="0" w:color="auto"/>
              <w:left w:val="nil"/>
              <w:bottom w:val="single" w:sz="4" w:space="0" w:color="auto"/>
              <w:right w:val="single" w:sz="4" w:space="0" w:color="auto"/>
            </w:tcBorders>
            <w:shd w:val="clear" w:color="auto" w:fill="auto"/>
          </w:tcPr>
          <w:p w14:paraId="14515154" w14:textId="3F628C8D" w:rsidR="00936E55" w:rsidRPr="008E6575" w:rsidRDefault="0005239B" w:rsidP="0005239B">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Amount/Estimate of the overall loss-absorbing capacity of technical provisions</w:t>
            </w:r>
          </w:p>
        </w:tc>
        <w:tc>
          <w:tcPr>
            <w:tcW w:w="4830" w:type="dxa"/>
            <w:tcBorders>
              <w:top w:val="single" w:sz="4" w:space="0" w:color="auto"/>
              <w:left w:val="nil"/>
              <w:bottom w:val="single" w:sz="4" w:space="0" w:color="auto"/>
              <w:right w:val="single" w:sz="4" w:space="0" w:color="auto"/>
            </w:tcBorders>
            <w:shd w:val="clear" w:color="auto" w:fill="auto"/>
          </w:tcPr>
          <w:p w14:paraId="31AA69B0" w14:textId="0BEA7378"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w:t>
            </w:r>
            <w:r w:rsidR="0005239B" w:rsidRPr="008E6575">
              <w:rPr>
                <w:rFonts w:ascii="Times New Roman" w:eastAsia="Times New Roman" w:hAnsi="Times New Roman" w:cs="Times New Roman"/>
                <w:sz w:val="20"/>
                <w:szCs w:val="20"/>
                <w:lang w:val="en-GB" w:eastAsia="es-ES"/>
              </w:rPr>
              <w:t>/Estimate</w:t>
            </w:r>
            <w:r w:rsidRPr="008E6575">
              <w:rPr>
                <w:rFonts w:ascii="Times New Roman" w:eastAsia="Times New Roman" w:hAnsi="Times New Roman" w:cs="Times New Roman"/>
                <w:sz w:val="20"/>
                <w:szCs w:val="20"/>
                <w:lang w:val="en-GB" w:eastAsia="es-ES"/>
              </w:rPr>
              <w:t xml:space="preserve"> of the overall adjustment for loss-absorbing capacity of technical provisions, including the part embedded </w:t>
            </w:r>
            <w:r w:rsidR="0099177F">
              <w:rPr>
                <w:rFonts w:ascii="Times New Roman" w:eastAsia="Times New Roman" w:hAnsi="Times New Roman" w:cs="Times New Roman"/>
                <w:sz w:val="20"/>
                <w:szCs w:val="20"/>
                <w:lang w:val="en-GB" w:eastAsia="es-ES"/>
              </w:rPr>
              <w:t xml:space="preserve">in the components </w:t>
            </w:r>
            <w:r w:rsidRPr="008E6575">
              <w:rPr>
                <w:rFonts w:ascii="Times New Roman" w:eastAsia="Times New Roman" w:hAnsi="Times New Roman" w:cs="Times New Roman"/>
                <w:sz w:val="20"/>
                <w:szCs w:val="20"/>
                <w:lang w:val="en-GB" w:eastAsia="es-ES"/>
              </w:rPr>
              <w:t xml:space="preserve">and the part reported as a single </w:t>
            </w:r>
            <w:r w:rsidRPr="002768C0">
              <w:rPr>
                <w:rFonts w:ascii="Times New Roman" w:eastAsia="Times New Roman" w:hAnsi="Times New Roman" w:cs="Times New Roman"/>
                <w:sz w:val="20"/>
                <w:szCs w:val="20"/>
                <w:lang w:val="en-GB" w:eastAsia="es-ES"/>
              </w:rPr>
              <w:t>component.</w:t>
            </w:r>
            <w:ins w:id="48" w:author="Author">
              <w:r w:rsidR="00035A57" w:rsidRPr="002768C0">
                <w:rPr>
                  <w:rFonts w:ascii="Times New Roman" w:eastAsia="Times New Roman" w:hAnsi="Times New Roman" w:cs="Times New Roman"/>
                  <w:sz w:val="20"/>
                  <w:szCs w:val="20"/>
                  <w:lang w:val="en-GB" w:eastAsia="es-ES"/>
                </w:rPr>
                <w:t xml:space="preserve"> This amount shall be </w:t>
              </w:r>
              <w:del w:id="49" w:author="Author">
                <w:r w:rsidR="00035A57" w:rsidRPr="002768C0" w:rsidDel="002768C0">
                  <w:rPr>
                    <w:rFonts w:ascii="Times New Roman" w:eastAsia="Times New Roman" w:hAnsi="Times New Roman" w:cs="Times New Roman"/>
                    <w:sz w:val="20"/>
                    <w:szCs w:val="20"/>
                    <w:lang w:val="en-GB" w:eastAsia="es-ES"/>
                  </w:rPr>
                  <w:delText>positive</w:delText>
                </w:r>
              </w:del>
              <w:r w:rsidR="002768C0" w:rsidRPr="002768C0">
                <w:rPr>
                  <w:rFonts w:ascii="Times New Roman" w:eastAsia="Times New Roman" w:hAnsi="Times New Roman" w:cs="Times New Roman"/>
                  <w:sz w:val="20"/>
                  <w:szCs w:val="20"/>
                  <w:lang w:val="en-GB" w:eastAsia="es-ES"/>
                </w:rPr>
                <w:t xml:space="preserve">reported as </w:t>
              </w:r>
              <w:r w:rsidR="00D6160F">
                <w:rPr>
                  <w:rFonts w:ascii="Times New Roman" w:eastAsia="Times New Roman" w:hAnsi="Times New Roman" w:cs="Times New Roman"/>
                  <w:sz w:val="20"/>
                  <w:szCs w:val="20"/>
                  <w:lang w:val="en-GB" w:eastAsia="es-ES"/>
                </w:rPr>
                <w:t xml:space="preserve">a </w:t>
              </w:r>
              <w:r w:rsidR="002768C0" w:rsidRPr="002768C0">
                <w:rPr>
                  <w:rFonts w:ascii="Times New Roman" w:eastAsia="Times New Roman" w:hAnsi="Times New Roman" w:cs="Times New Roman"/>
                  <w:sz w:val="20"/>
                  <w:szCs w:val="20"/>
                  <w:lang w:val="en-GB" w:eastAsia="es-ES"/>
                </w:rPr>
                <w:t>negative</w:t>
              </w:r>
              <w:r w:rsidR="00D6160F">
                <w:rPr>
                  <w:rFonts w:ascii="Times New Roman" w:eastAsia="Times New Roman" w:hAnsi="Times New Roman" w:cs="Times New Roman"/>
                  <w:sz w:val="20"/>
                  <w:szCs w:val="20"/>
                  <w:lang w:val="en-GB" w:eastAsia="es-ES"/>
                </w:rPr>
                <w:t xml:space="preserve"> amount</w:t>
              </w:r>
              <w:r w:rsidR="00035A57" w:rsidRPr="002768C0">
                <w:rPr>
                  <w:rFonts w:ascii="Times New Roman" w:eastAsia="Times New Roman" w:hAnsi="Times New Roman" w:cs="Times New Roman"/>
                  <w:sz w:val="20"/>
                  <w:szCs w:val="20"/>
                  <w:lang w:val="en-GB" w:eastAsia="es-ES"/>
                </w:rPr>
                <w:t>.</w:t>
              </w:r>
            </w:ins>
          </w:p>
          <w:p w14:paraId="0EA9CEAC" w14:textId="4B0DD5F1"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p>
        </w:tc>
      </w:tr>
      <w:tr w:rsidR="00936E55" w:rsidRPr="00495750" w14:paraId="4FBB7C96"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2D20143F" w14:textId="683594C8" w:rsidR="00936E55" w:rsidRDefault="00936E55">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05239B" w:rsidRPr="008E6575">
              <w:rPr>
                <w:rFonts w:ascii="Times New Roman" w:eastAsia="Times New Roman" w:hAnsi="Times New Roman" w:cs="Times New Roman"/>
                <w:sz w:val="20"/>
                <w:szCs w:val="20"/>
                <w:lang w:val="en-GB" w:eastAsia="es-ES"/>
              </w:rPr>
              <w:t>31</w:t>
            </w:r>
            <w:r w:rsidRPr="008E6575">
              <w:rPr>
                <w:rFonts w:ascii="Times New Roman" w:eastAsia="Times New Roman" w:hAnsi="Times New Roman" w:cs="Times New Roman"/>
                <w:sz w:val="20"/>
                <w:szCs w:val="20"/>
                <w:lang w:val="en-GB" w:eastAsia="es-ES"/>
              </w:rPr>
              <w:t>0/C0</w:t>
            </w:r>
            <w:r w:rsidR="0099177F">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p w14:paraId="419B75C1" w14:textId="42B57720" w:rsidR="002A0377" w:rsidRPr="008E6575" w:rsidRDefault="002A037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(B6)</w:t>
            </w:r>
          </w:p>
        </w:tc>
        <w:tc>
          <w:tcPr>
            <w:tcW w:w="2399" w:type="dxa"/>
            <w:tcBorders>
              <w:top w:val="single" w:sz="4" w:space="0" w:color="auto"/>
              <w:left w:val="nil"/>
              <w:bottom w:val="single" w:sz="4" w:space="0" w:color="auto"/>
              <w:right w:val="single" w:sz="4" w:space="0" w:color="auto"/>
            </w:tcBorders>
            <w:shd w:val="clear" w:color="auto" w:fill="auto"/>
          </w:tcPr>
          <w:p w14:paraId="04013EA4" w14:textId="59D5B94A" w:rsidR="00936E55" w:rsidRPr="008E6575" w:rsidRDefault="0005239B"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Amount/Estimate of the l</w:t>
            </w:r>
            <w:r w:rsidR="00936E55" w:rsidRPr="008E6575">
              <w:rPr>
                <w:rFonts w:ascii="Times New Roman" w:eastAsia="Times New Roman" w:hAnsi="Times New Roman" w:cs="Times New Roman"/>
                <w:sz w:val="20"/>
                <w:szCs w:val="20"/>
                <w:lang w:val="en-GB" w:eastAsia="es-ES"/>
              </w:rPr>
              <w:t>oss absorbing capacity for deferred taxes</w:t>
            </w:r>
          </w:p>
        </w:tc>
        <w:tc>
          <w:tcPr>
            <w:tcW w:w="4830" w:type="dxa"/>
            <w:tcBorders>
              <w:top w:val="single" w:sz="4" w:space="0" w:color="auto"/>
              <w:left w:val="nil"/>
              <w:bottom w:val="single" w:sz="4" w:space="0" w:color="auto"/>
              <w:right w:val="single" w:sz="4" w:space="0" w:color="auto"/>
            </w:tcBorders>
            <w:shd w:val="clear" w:color="auto" w:fill="auto"/>
          </w:tcPr>
          <w:p w14:paraId="44CF9264" w14:textId="3C5C86EE" w:rsidR="002768C0" w:rsidRPr="008E6575" w:rsidRDefault="00936E55" w:rsidP="002768C0">
            <w:pPr>
              <w:spacing w:after="0" w:line="240" w:lineRule="auto"/>
              <w:rPr>
                <w:ins w:id="50" w:author="Autho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w:t>
            </w:r>
            <w:r w:rsidR="0005239B" w:rsidRPr="008E6575">
              <w:rPr>
                <w:rFonts w:ascii="Times New Roman" w:eastAsia="Times New Roman" w:hAnsi="Times New Roman" w:cs="Times New Roman"/>
                <w:sz w:val="20"/>
                <w:szCs w:val="20"/>
                <w:lang w:val="en-GB" w:eastAsia="es-ES"/>
              </w:rPr>
              <w:t>/Estimate</w:t>
            </w:r>
            <w:r w:rsidRPr="008E6575">
              <w:rPr>
                <w:rFonts w:ascii="Times New Roman" w:eastAsia="Times New Roman" w:hAnsi="Times New Roman" w:cs="Times New Roman"/>
                <w:sz w:val="20"/>
                <w:szCs w:val="20"/>
                <w:lang w:val="en-GB" w:eastAsia="es-ES"/>
              </w:rPr>
              <w:t xml:space="preserve"> of the overall adjustment for deferred taxes, including the part embedded </w:t>
            </w:r>
            <w:r w:rsidR="0099177F">
              <w:rPr>
                <w:rFonts w:ascii="Times New Roman" w:eastAsia="Times New Roman" w:hAnsi="Times New Roman" w:cs="Times New Roman"/>
                <w:sz w:val="20"/>
                <w:szCs w:val="20"/>
                <w:lang w:val="en-GB" w:eastAsia="es-ES"/>
              </w:rPr>
              <w:t xml:space="preserve">in the components </w:t>
            </w:r>
            <w:r w:rsidRPr="008E6575">
              <w:rPr>
                <w:rFonts w:ascii="Times New Roman" w:eastAsia="Times New Roman" w:hAnsi="Times New Roman" w:cs="Times New Roman"/>
                <w:sz w:val="20"/>
                <w:szCs w:val="20"/>
                <w:lang w:val="en-GB" w:eastAsia="es-ES"/>
              </w:rPr>
              <w:t>and the part reported as a single component.</w:t>
            </w:r>
            <w:ins w:id="51" w:author="Author">
              <w:r w:rsidR="002768C0" w:rsidRPr="00427980">
                <w:rPr>
                  <w:rFonts w:ascii="Times New Roman" w:eastAsia="Times New Roman" w:hAnsi="Times New Roman" w:cs="Times New Roman"/>
                  <w:sz w:val="20"/>
                  <w:szCs w:val="20"/>
                  <w:lang w:val="en-GB" w:eastAsia="es-ES"/>
                </w:rPr>
                <w:t xml:space="preserve"> This amount shall be reported as a negative</w:t>
              </w:r>
              <w:r w:rsidR="00D6160F">
                <w:rPr>
                  <w:rFonts w:ascii="Times New Roman" w:eastAsia="Times New Roman" w:hAnsi="Times New Roman" w:cs="Times New Roman"/>
                  <w:sz w:val="20"/>
                  <w:szCs w:val="20"/>
                  <w:lang w:val="en-GB" w:eastAsia="es-ES"/>
                </w:rPr>
                <w:t xml:space="preserve"> amount</w:t>
              </w:r>
              <w:r w:rsidR="002768C0" w:rsidRPr="00427980">
                <w:rPr>
                  <w:rFonts w:ascii="Times New Roman" w:eastAsia="Times New Roman" w:hAnsi="Times New Roman" w:cs="Times New Roman"/>
                  <w:sz w:val="20"/>
                  <w:szCs w:val="20"/>
                  <w:lang w:val="en-GB" w:eastAsia="es-ES"/>
                </w:rPr>
                <w:t>.</w:t>
              </w:r>
            </w:ins>
          </w:p>
          <w:p w14:paraId="46A81C11" w14:textId="4839547E" w:rsidR="00936E55" w:rsidRPr="008E6575" w:rsidDel="002768C0" w:rsidRDefault="00936E55" w:rsidP="00D05236">
            <w:pPr>
              <w:spacing w:after="0" w:line="240" w:lineRule="auto"/>
              <w:rPr>
                <w:del w:id="52" w:author="Author"/>
                <w:rFonts w:ascii="Times New Roman" w:eastAsia="Times New Roman" w:hAnsi="Times New Roman" w:cs="Times New Roman"/>
                <w:sz w:val="20"/>
                <w:szCs w:val="20"/>
                <w:lang w:val="en-GB" w:eastAsia="es-ES"/>
              </w:rPr>
            </w:pPr>
          </w:p>
          <w:p w14:paraId="3ECCBEAB" w14:textId="3A49861A"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 </w:t>
            </w:r>
          </w:p>
        </w:tc>
      </w:tr>
      <w:tr w:rsidR="00936E55" w:rsidRPr="00495750" w14:paraId="600D82CA"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65501C82" w14:textId="6A99B151" w:rsidR="00936E55" w:rsidRPr="008E6575" w:rsidRDefault="00936E55"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05239B" w:rsidRPr="008E6575">
              <w:rPr>
                <w:rFonts w:ascii="Times New Roman" w:eastAsia="Times New Roman" w:hAnsi="Times New Roman" w:cs="Times New Roman"/>
                <w:sz w:val="20"/>
                <w:szCs w:val="20"/>
                <w:lang w:val="en-GB" w:eastAsia="es-ES"/>
              </w:rPr>
              <w:t>40</w:t>
            </w:r>
            <w:r w:rsidRPr="008E6575">
              <w:rPr>
                <w:rFonts w:ascii="Times New Roman" w:eastAsia="Times New Roman" w:hAnsi="Times New Roman" w:cs="Times New Roman"/>
                <w:sz w:val="20"/>
                <w:szCs w:val="20"/>
                <w:lang w:val="en-GB" w:eastAsia="es-ES"/>
              </w:rPr>
              <w:t>0/C0</w:t>
            </w:r>
            <w:r w:rsidR="0099177F" w:rsidRPr="008E6575">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4D628FC0" w14:textId="0238EE2F"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Capital requirement for duration-based equity risk sub-module</w:t>
            </w:r>
          </w:p>
        </w:tc>
        <w:tc>
          <w:tcPr>
            <w:tcW w:w="4830" w:type="dxa"/>
            <w:tcBorders>
              <w:top w:val="single" w:sz="4" w:space="0" w:color="auto"/>
              <w:left w:val="nil"/>
              <w:bottom w:val="single" w:sz="4" w:space="0" w:color="auto"/>
              <w:right w:val="single" w:sz="4" w:space="0" w:color="auto"/>
            </w:tcBorders>
            <w:shd w:val="clear" w:color="auto" w:fill="auto"/>
          </w:tcPr>
          <w:p w14:paraId="5D163A78" w14:textId="77777777"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the capital requirement for duration-based equity risk sub-module.</w:t>
            </w:r>
          </w:p>
          <w:p w14:paraId="38CDECAE" w14:textId="77777777"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p>
          <w:p w14:paraId="5931A180" w14:textId="7ECD6CDC" w:rsidR="00936E55" w:rsidRPr="008E6575" w:rsidRDefault="00936E55" w:rsidP="00D05236">
            <w:pPr>
              <w:spacing w:after="0" w:line="240" w:lineRule="auto"/>
              <w:rPr>
                <w:rFonts w:ascii="Times New Roman" w:eastAsia="Times New Roman" w:hAnsi="Times New Roman" w:cs="Times New Roman"/>
                <w:sz w:val="20"/>
                <w:szCs w:val="20"/>
                <w:lang w:val="en-GB" w:eastAsia="es-ES"/>
              </w:rPr>
            </w:pPr>
          </w:p>
        </w:tc>
      </w:tr>
      <w:tr w:rsidR="0099177F" w:rsidRPr="00495750" w14:paraId="7D3A05D7"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6A7CFFB" w14:textId="25346983" w:rsidR="0099177F" w:rsidRDefault="0099177F">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R0410/C01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p w14:paraId="653E2C5E" w14:textId="2EE2A35B" w:rsidR="002A0377" w:rsidRPr="008E6575" w:rsidRDefault="002A037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(B8AA)</w:t>
            </w:r>
          </w:p>
        </w:tc>
        <w:tc>
          <w:tcPr>
            <w:tcW w:w="2399" w:type="dxa"/>
            <w:tcBorders>
              <w:top w:val="single" w:sz="4" w:space="0" w:color="auto"/>
              <w:left w:val="nil"/>
              <w:bottom w:val="single" w:sz="4" w:space="0" w:color="auto"/>
              <w:right w:val="single" w:sz="4" w:space="0" w:color="auto"/>
            </w:tcBorders>
            <w:shd w:val="clear" w:color="auto" w:fill="auto"/>
          </w:tcPr>
          <w:p w14:paraId="1D390311" w14:textId="668839E1" w:rsidR="0099177F" w:rsidRPr="008E6575" w:rsidRDefault="0099177F" w:rsidP="00D05236">
            <w:pPr>
              <w:spacing w:after="0" w:line="240" w:lineRule="auto"/>
              <w:rPr>
                <w:rFonts w:ascii="Times New Roman" w:eastAsia="Times New Roman" w:hAnsi="Times New Roman" w:cs="Times New Roman"/>
                <w:sz w:val="20"/>
                <w:szCs w:val="20"/>
                <w:highlight w:val="green"/>
                <w:lang w:val="en-GB" w:eastAsia="es-ES"/>
              </w:rPr>
            </w:pPr>
            <w:r w:rsidRPr="008E6575">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830" w:type="dxa"/>
            <w:tcBorders>
              <w:top w:val="single" w:sz="4" w:space="0" w:color="auto"/>
              <w:left w:val="nil"/>
              <w:bottom w:val="single" w:sz="4" w:space="0" w:color="auto"/>
              <w:right w:val="single" w:sz="4" w:space="0" w:color="auto"/>
            </w:tcBorders>
            <w:shd w:val="clear" w:color="auto" w:fill="auto"/>
          </w:tcPr>
          <w:p w14:paraId="5AFEC174" w14:textId="77777777" w:rsidR="0099177F" w:rsidRDefault="0099177F"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Amount of the notional SCRs of remaining part </w:t>
            </w:r>
            <w:r>
              <w:rPr>
                <w:rFonts w:ascii="Times New Roman" w:eastAsia="Times New Roman" w:hAnsi="Times New Roman" w:cs="Times New Roman"/>
                <w:sz w:val="20"/>
                <w:szCs w:val="20"/>
                <w:lang w:val="en-GB" w:eastAsia="es-ES"/>
              </w:rPr>
              <w:t xml:space="preserve">when undertaking has RFF. </w:t>
            </w:r>
          </w:p>
          <w:p w14:paraId="2F3772C0" w14:textId="78D3D7A1" w:rsidR="0099177F" w:rsidRPr="008E6575" w:rsidRDefault="0099177F" w:rsidP="00D05236">
            <w:pPr>
              <w:spacing w:after="0" w:line="240" w:lineRule="auto"/>
              <w:rPr>
                <w:rFonts w:ascii="Times New Roman" w:eastAsia="Times New Roman" w:hAnsi="Times New Roman" w:cs="Times New Roman"/>
                <w:sz w:val="20"/>
                <w:szCs w:val="20"/>
                <w:highlight w:val="green"/>
                <w:lang w:val="en-GB" w:eastAsia="es-ES"/>
              </w:rPr>
            </w:pPr>
            <w:r w:rsidRPr="00672054">
              <w:rPr>
                <w:rFonts w:ascii="Times New Roman" w:eastAsia="Times New Roman" w:hAnsi="Times New Roman" w:cs="Times New Roman"/>
                <w:sz w:val="20"/>
                <w:szCs w:val="20"/>
                <w:lang w:val="en-GB" w:eastAsia="es-ES"/>
              </w:rPr>
              <w:br/>
              <w:t xml:space="preserve"> </w:t>
            </w:r>
            <w:r w:rsidRPr="00672054">
              <w:rPr>
                <w:rFonts w:ascii="Times New Roman" w:eastAsia="Times New Roman" w:hAnsi="Times New Roman" w:cs="Times New Roman"/>
                <w:sz w:val="20"/>
                <w:szCs w:val="20"/>
                <w:lang w:val="en-GB" w:eastAsia="es-ES"/>
              </w:rPr>
              <w:br/>
            </w:r>
          </w:p>
        </w:tc>
      </w:tr>
      <w:tr w:rsidR="0099177F" w:rsidRPr="00495750" w14:paraId="32DE34B8"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7A1A55D" w14:textId="66C08E72" w:rsidR="0099177F" w:rsidRDefault="0099177F">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R0420/C0</w:t>
            </w:r>
            <w:r>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Pr>
                <w:rFonts w:ascii="Times New Roman" w:eastAsia="Times New Roman" w:hAnsi="Times New Roman" w:cs="Times New Roman"/>
                <w:sz w:val="20"/>
                <w:szCs w:val="20"/>
                <w:lang w:val="en-GB" w:eastAsia="es-ES"/>
              </w:rPr>
              <w:t>0</w:t>
            </w:r>
          </w:p>
          <w:p w14:paraId="4AC1BE43" w14:textId="1AD95BAC" w:rsidR="002A0377" w:rsidRPr="008E6575" w:rsidRDefault="002A037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(B8)</w:t>
            </w:r>
          </w:p>
        </w:tc>
        <w:tc>
          <w:tcPr>
            <w:tcW w:w="2399" w:type="dxa"/>
            <w:tcBorders>
              <w:top w:val="single" w:sz="4" w:space="0" w:color="auto"/>
              <w:left w:val="nil"/>
              <w:bottom w:val="single" w:sz="4" w:space="0" w:color="auto"/>
              <w:right w:val="single" w:sz="4" w:space="0" w:color="auto"/>
            </w:tcBorders>
            <w:shd w:val="clear" w:color="auto" w:fill="auto"/>
          </w:tcPr>
          <w:p w14:paraId="05ACFAD1" w14:textId="768A3AC9" w:rsidR="0099177F" w:rsidRPr="008E6575" w:rsidRDefault="0099177F" w:rsidP="0005239B">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830" w:type="dxa"/>
            <w:tcBorders>
              <w:top w:val="single" w:sz="4" w:space="0" w:color="auto"/>
              <w:left w:val="nil"/>
              <w:bottom w:val="single" w:sz="4" w:space="0" w:color="auto"/>
              <w:right w:val="single" w:sz="4" w:space="0" w:color="auto"/>
            </w:tcBorders>
            <w:shd w:val="clear" w:color="auto" w:fill="auto"/>
          </w:tcPr>
          <w:p w14:paraId="581EDBAC" w14:textId="4FE330D7" w:rsidR="0099177F" w:rsidRPr="008E6575" w:rsidRDefault="0099177F" w:rsidP="001A1FF5">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Amount of the sum of notional SCRs of all ring-fenced funds</w:t>
            </w:r>
            <w:r>
              <w:rPr>
                <w:rFonts w:ascii="Times New Roman" w:eastAsia="Times New Roman" w:hAnsi="Times New Roman" w:cs="Times New Roman"/>
                <w:sz w:val="20"/>
                <w:szCs w:val="20"/>
                <w:lang w:val="en-GB" w:eastAsia="es-ES"/>
              </w:rPr>
              <w:t xml:space="preserve"> when undertaking has </w:t>
            </w:r>
            <w:r w:rsidRPr="00251E02">
              <w:rPr>
                <w:rFonts w:ascii="Times New Roman" w:eastAsia="Times New Roman" w:hAnsi="Times New Roman" w:cs="Times New Roman"/>
                <w:sz w:val="20"/>
                <w:szCs w:val="20"/>
                <w:lang w:val="en-GB" w:eastAsia="es-ES"/>
              </w:rPr>
              <w:t>RFF</w:t>
            </w:r>
            <w:ins w:id="53" w:author="Author">
              <w:r w:rsidR="00AD2E4A" w:rsidRPr="00251E02">
                <w:rPr>
                  <w:rFonts w:ascii="Times New Roman" w:eastAsia="Times New Roman" w:hAnsi="Times New Roman" w:cs="Times New Roman"/>
                  <w:sz w:val="20"/>
                  <w:szCs w:val="20"/>
                  <w:lang w:val="en-GB" w:eastAsia="es-ES"/>
                </w:rPr>
                <w:t xml:space="preserve"> </w:t>
              </w:r>
              <w:r w:rsidR="00AD2E4A" w:rsidRPr="00BA588C">
                <w:rPr>
                  <w:rFonts w:ascii="Times New Roman" w:eastAsia="Times New Roman" w:hAnsi="Times New Roman" w:cs="Times New Roman"/>
                  <w:sz w:val="20"/>
                  <w:szCs w:val="20"/>
                  <w:lang w:val="en-GB" w:eastAsia="es-ES"/>
                  <w:rPrChange w:id="54" w:author="Author">
                    <w:rPr>
                      <w:rFonts w:ascii="Times New Roman" w:eastAsia="Times New Roman" w:hAnsi="Times New Roman" w:cs="Times New Roman"/>
                      <w:sz w:val="20"/>
                      <w:szCs w:val="20"/>
                      <w:highlight w:val="yellow"/>
                      <w:lang w:val="en-GB" w:eastAsia="es-ES"/>
                    </w:rPr>
                  </w:rPrChange>
                </w:rPr>
                <w:t xml:space="preserve">(other than those related to business operated in accordance with </w:t>
              </w:r>
              <w:del w:id="55" w:author="Author">
                <w:r w:rsidR="00AD2E4A" w:rsidRPr="00BA588C" w:rsidDel="001A1FF5">
                  <w:rPr>
                    <w:rFonts w:ascii="Times New Roman" w:eastAsia="Times New Roman" w:hAnsi="Times New Roman" w:cs="Times New Roman"/>
                    <w:sz w:val="20"/>
                    <w:szCs w:val="20"/>
                    <w:lang w:val="en-GB" w:eastAsia="es-ES"/>
                    <w:rPrChange w:id="56" w:author="Author">
                      <w:rPr>
                        <w:rFonts w:ascii="Times New Roman" w:eastAsia="Times New Roman" w:hAnsi="Times New Roman" w:cs="Times New Roman"/>
                        <w:sz w:val="20"/>
                        <w:szCs w:val="20"/>
                        <w:highlight w:val="yellow"/>
                        <w:lang w:val="en-GB" w:eastAsia="es-ES"/>
                      </w:rPr>
                    </w:rPrChange>
                  </w:rPr>
                  <w:delText>Art.</w:delText>
                </w:r>
              </w:del>
              <w:r w:rsidR="001A1FF5">
                <w:rPr>
                  <w:rFonts w:ascii="Times New Roman" w:eastAsia="Times New Roman" w:hAnsi="Times New Roman" w:cs="Times New Roman"/>
                  <w:sz w:val="20"/>
                  <w:szCs w:val="20"/>
                  <w:lang w:val="en-GB" w:eastAsia="es-ES"/>
                </w:rPr>
                <w:t>article</w:t>
              </w:r>
              <w:r w:rsidR="00AD2E4A" w:rsidRPr="00BA588C">
                <w:rPr>
                  <w:rFonts w:ascii="Times New Roman" w:eastAsia="Times New Roman" w:hAnsi="Times New Roman" w:cs="Times New Roman"/>
                  <w:sz w:val="20"/>
                  <w:szCs w:val="20"/>
                  <w:lang w:val="en-GB" w:eastAsia="es-ES"/>
                  <w:rPrChange w:id="57" w:author="Author">
                    <w:rPr>
                      <w:rFonts w:ascii="Times New Roman" w:eastAsia="Times New Roman" w:hAnsi="Times New Roman" w:cs="Times New Roman"/>
                      <w:sz w:val="20"/>
                      <w:szCs w:val="20"/>
                      <w:highlight w:val="yellow"/>
                      <w:lang w:val="en-GB" w:eastAsia="es-ES"/>
                    </w:rPr>
                  </w:rPrChange>
                </w:rPr>
                <w:t xml:space="preserve"> 4 of Directive 2003/41/EC (transitional))</w:t>
              </w:r>
            </w:ins>
            <w:r w:rsidRPr="00251E02">
              <w:rPr>
                <w:rFonts w:ascii="Times New Roman" w:eastAsia="Times New Roman" w:hAnsi="Times New Roman" w:cs="Times New Roman"/>
                <w:sz w:val="20"/>
                <w:szCs w:val="20"/>
                <w:lang w:val="en-GB" w:eastAsia="es-ES"/>
              </w:rPr>
              <w:t>.</w:t>
            </w:r>
            <w:r w:rsidRPr="00672054">
              <w:rPr>
                <w:rFonts w:ascii="Times New Roman" w:eastAsia="Times New Roman" w:hAnsi="Times New Roman" w:cs="Times New Roman"/>
                <w:sz w:val="20"/>
                <w:szCs w:val="20"/>
                <w:lang w:val="en-GB" w:eastAsia="es-ES"/>
              </w:rPr>
              <w:t xml:space="preserve"> </w:t>
            </w:r>
            <w:del w:id="58" w:author="Author">
              <w:r w:rsidRPr="00672054" w:rsidDel="00251E02">
                <w:rPr>
                  <w:rFonts w:ascii="Times New Roman" w:eastAsia="Times New Roman" w:hAnsi="Times New Roman" w:cs="Times New Roman"/>
                  <w:sz w:val="20"/>
                  <w:szCs w:val="20"/>
                  <w:lang w:val="en-GB" w:eastAsia="es-ES"/>
                </w:rPr>
                <w:br/>
              </w:r>
            </w:del>
            <w:r w:rsidRPr="00672054">
              <w:rPr>
                <w:rFonts w:ascii="Times New Roman" w:eastAsia="Times New Roman" w:hAnsi="Times New Roman" w:cs="Times New Roman"/>
                <w:sz w:val="20"/>
                <w:szCs w:val="20"/>
                <w:lang w:val="en-GB" w:eastAsia="es-ES"/>
              </w:rPr>
              <w:br/>
            </w:r>
          </w:p>
        </w:tc>
      </w:tr>
      <w:tr w:rsidR="003B3D20" w:rsidRPr="00495750" w14:paraId="45DFE907"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1994B84" w14:textId="04258CAD" w:rsidR="003B3D20" w:rsidRPr="008E6575" w:rsidRDefault="003B3D20"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R0430/C0</w:t>
            </w:r>
            <w:r w:rsidR="00D27431">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40F2C42B" w14:textId="290B8044"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Total amount of Notional Solvency Capital Requirements for matching </w:t>
            </w:r>
            <w:r w:rsidR="00D8192B">
              <w:rPr>
                <w:rFonts w:ascii="Times New Roman" w:eastAsia="Times New Roman" w:hAnsi="Times New Roman" w:cs="Times New Roman"/>
                <w:sz w:val="20"/>
                <w:szCs w:val="20"/>
                <w:lang w:val="en-GB" w:eastAsia="es-ES"/>
              </w:rPr>
              <w:t xml:space="preserve">adjustment </w:t>
            </w:r>
            <w:r w:rsidRPr="008E6575">
              <w:rPr>
                <w:rFonts w:ascii="Times New Roman" w:eastAsia="Times New Roman" w:hAnsi="Times New Roman" w:cs="Times New Roman"/>
                <w:sz w:val="20"/>
                <w:szCs w:val="20"/>
                <w:lang w:val="en-GB" w:eastAsia="es-ES"/>
              </w:rPr>
              <w:t>portfolios</w:t>
            </w:r>
          </w:p>
        </w:tc>
        <w:tc>
          <w:tcPr>
            <w:tcW w:w="4830" w:type="dxa"/>
            <w:tcBorders>
              <w:top w:val="single" w:sz="4" w:space="0" w:color="auto"/>
              <w:left w:val="nil"/>
              <w:bottom w:val="single" w:sz="4" w:space="0" w:color="auto"/>
              <w:right w:val="single" w:sz="4" w:space="0" w:color="auto"/>
            </w:tcBorders>
            <w:shd w:val="clear" w:color="auto" w:fill="auto"/>
          </w:tcPr>
          <w:p w14:paraId="162EABE8" w14:textId="3944823A"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Amount of the sum of notional SCRs of all matching </w:t>
            </w:r>
            <w:r w:rsidR="00D8192B">
              <w:rPr>
                <w:rFonts w:ascii="Times New Roman" w:eastAsia="Times New Roman" w:hAnsi="Times New Roman" w:cs="Times New Roman"/>
                <w:sz w:val="20"/>
                <w:szCs w:val="20"/>
                <w:lang w:val="en-GB" w:eastAsia="es-ES"/>
              </w:rPr>
              <w:t xml:space="preserve"> adjustment </w:t>
            </w:r>
            <w:r w:rsidRPr="008E6575">
              <w:rPr>
                <w:rFonts w:ascii="Times New Roman" w:eastAsia="Times New Roman" w:hAnsi="Times New Roman" w:cs="Times New Roman"/>
                <w:sz w:val="20"/>
                <w:szCs w:val="20"/>
                <w:lang w:val="en-GB" w:eastAsia="es-ES"/>
              </w:rPr>
              <w:t xml:space="preserve">portfolios </w:t>
            </w:r>
          </w:p>
          <w:p w14:paraId="08CA694D" w14:textId="77777777"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p w14:paraId="58367602" w14:textId="1444B687"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This item does not have to be reported when reporting SCR calculation at RFF or matching </w:t>
            </w:r>
            <w:r w:rsidR="00D8192B">
              <w:rPr>
                <w:rFonts w:ascii="Times New Roman" w:eastAsia="Times New Roman" w:hAnsi="Times New Roman" w:cs="Times New Roman"/>
                <w:sz w:val="20"/>
                <w:szCs w:val="20"/>
                <w:lang w:val="en-GB" w:eastAsia="es-ES"/>
              </w:rPr>
              <w:t xml:space="preserve">adjustment </w:t>
            </w:r>
            <w:r w:rsidRPr="008E6575">
              <w:rPr>
                <w:rFonts w:ascii="Times New Roman" w:eastAsia="Times New Roman" w:hAnsi="Times New Roman" w:cs="Times New Roman"/>
                <w:sz w:val="20"/>
                <w:szCs w:val="20"/>
                <w:lang w:val="en-GB" w:eastAsia="es-ES"/>
              </w:rPr>
              <w:t>portfolio level.</w:t>
            </w:r>
          </w:p>
          <w:p w14:paraId="3C5C8ED2" w14:textId="77777777"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3B3D20" w:rsidRPr="00495750" w14:paraId="194BF83C"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4A96CA64" w14:textId="2F92737C" w:rsidR="003B3D20" w:rsidRPr="008E6575" w:rsidRDefault="003B3D20"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R0440/C0</w:t>
            </w:r>
            <w:r w:rsidR="00D27431" w:rsidRPr="008E6575">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15DF3E9D" w14:textId="05FA8871"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Diversification effects due to RFF nSCR aggregation for article 304</w:t>
            </w:r>
          </w:p>
        </w:tc>
        <w:tc>
          <w:tcPr>
            <w:tcW w:w="4830" w:type="dxa"/>
            <w:tcBorders>
              <w:top w:val="single" w:sz="4" w:space="0" w:color="auto"/>
              <w:left w:val="nil"/>
              <w:bottom w:val="single" w:sz="4" w:space="0" w:color="auto"/>
              <w:right w:val="single" w:sz="4" w:space="0" w:color="auto"/>
            </w:tcBorders>
            <w:shd w:val="clear" w:color="auto" w:fill="auto"/>
          </w:tcPr>
          <w:p w14:paraId="775119E2" w14:textId="0F893F27" w:rsidR="003B3D20" w:rsidRPr="00F45279"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Amount of the adjustment for a diversification effect between </w:t>
            </w:r>
            <w:proofErr w:type="gramStart"/>
            <w:r w:rsidRPr="008E6575">
              <w:rPr>
                <w:rFonts w:ascii="Times New Roman" w:eastAsia="Times New Roman" w:hAnsi="Times New Roman" w:cs="Times New Roman"/>
                <w:sz w:val="20"/>
                <w:szCs w:val="20"/>
                <w:lang w:val="en-GB" w:eastAsia="es-ES"/>
              </w:rPr>
              <w:t>ring</w:t>
            </w:r>
            <w:proofErr w:type="gramEnd"/>
            <w:r w:rsidRPr="008E6575">
              <w:rPr>
                <w:rFonts w:ascii="Times New Roman" w:eastAsia="Times New Roman" w:hAnsi="Times New Roman" w:cs="Times New Roman"/>
                <w:sz w:val="20"/>
                <w:szCs w:val="20"/>
                <w:lang w:val="en-GB" w:eastAsia="es-ES"/>
              </w:rPr>
              <w:t xml:space="preserve"> fenced funds</w:t>
            </w:r>
            <w:r w:rsidR="008F3E00" w:rsidRPr="008E6575">
              <w:rPr>
                <w:rFonts w:ascii="Times New Roman" w:eastAsia="Times New Roman" w:hAnsi="Times New Roman" w:cs="Times New Roman"/>
                <w:sz w:val="20"/>
                <w:szCs w:val="20"/>
                <w:lang w:val="en-GB" w:eastAsia="es-ES"/>
              </w:rPr>
              <w:t xml:space="preserve"> under article 304</w:t>
            </w:r>
            <w:r w:rsidRPr="008E6575">
              <w:rPr>
                <w:rFonts w:ascii="Times New Roman" w:eastAsia="Times New Roman" w:hAnsi="Times New Roman" w:cs="Times New Roman"/>
                <w:sz w:val="20"/>
                <w:szCs w:val="20"/>
                <w:lang w:val="en-GB" w:eastAsia="es-ES"/>
              </w:rPr>
              <w:t xml:space="preserve"> </w:t>
            </w:r>
            <w:ins w:id="59" w:author="Author">
              <w:r w:rsidR="00762122" w:rsidRPr="00762122">
                <w:rPr>
                  <w:rFonts w:ascii="Times New Roman" w:eastAsia="Times New Roman" w:hAnsi="Times New Roman" w:cs="Times New Roman"/>
                  <w:sz w:val="20"/>
                  <w:szCs w:val="20"/>
                  <w:lang w:val="en-GB" w:eastAsia="es-ES"/>
                </w:rPr>
                <w:t xml:space="preserve">of Solvency II Directive </w:t>
              </w:r>
            </w:ins>
            <w:r w:rsidRPr="008E6575">
              <w:rPr>
                <w:rFonts w:ascii="Times New Roman" w:eastAsia="Times New Roman" w:hAnsi="Times New Roman" w:cs="Times New Roman"/>
                <w:sz w:val="20"/>
                <w:szCs w:val="20"/>
                <w:lang w:val="en-GB" w:eastAsia="es-ES"/>
              </w:rPr>
              <w:t xml:space="preserve">and </w:t>
            </w:r>
            <w:ins w:id="60" w:author="Author">
              <w:r w:rsidR="00F615FC">
                <w:rPr>
                  <w:rFonts w:ascii="Times New Roman" w:eastAsia="Times New Roman" w:hAnsi="Times New Roman" w:cs="Times New Roman"/>
                  <w:sz w:val="20"/>
                  <w:szCs w:val="20"/>
                  <w:lang w:val="en-GB" w:eastAsia="es-ES"/>
                </w:rPr>
                <w:t xml:space="preserve">the </w:t>
              </w:r>
            </w:ins>
            <w:del w:id="61" w:author="Author">
              <w:r w:rsidRPr="008E6575" w:rsidDel="00F615FC">
                <w:rPr>
                  <w:rFonts w:ascii="Times New Roman" w:eastAsia="Times New Roman" w:hAnsi="Times New Roman" w:cs="Times New Roman"/>
                  <w:strike/>
                  <w:color w:val="C00000"/>
                  <w:sz w:val="20"/>
                  <w:szCs w:val="20"/>
                  <w:lang w:val="en-GB" w:eastAsia="es-ES"/>
                </w:rPr>
                <w:delText xml:space="preserve">  </w:delText>
              </w:r>
            </w:del>
            <w:r w:rsidRPr="008E6575">
              <w:rPr>
                <w:rFonts w:ascii="Times New Roman" w:eastAsia="Times New Roman" w:hAnsi="Times New Roman" w:cs="Times New Roman"/>
                <w:sz w:val="20"/>
                <w:szCs w:val="20"/>
                <w:lang w:val="en-GB" w:eastAsia="es-ES"/>
              </w:rPr>
              <w:t xml:space="preserve">remaining </w:t>
            </w:r>
            <w:r w:rsidRPr="00F45279">
              <w:rPr>
                <w:rFonts w:ascii="Times New Roman" w:eastAsia="Times New Roman" w:hAnsi="Times New Roman" w:cs="Times New Roman"/>
                <w:sz w:val="20"/>
                <w:szCs w:val="20"/>
                <w:lang w:val="en-GB" w:eastAsia="es-ES"/>
              </w:rPr>
              <w:t>part</w:t>
            </w:r>
            <w:r w:rsidR="00D8192B" w:rsidRPr="00F45279">
              <w:rPr>
                <w:rFonts w:ascii="Times New Roman" w:eastAsia="Times New Roman" w:hAnsi="Times New Roman" w:cs="Times New Roman"/>
                <w:sz w:val="20"/>
                <w:szCs w:val="20"/>
                <w:lang w:val="en-GB" w:eastAsia="es-ES"/>
              </w:rPr>
              <w:t xml:space="preserve"> where applicable</w:t>
            </w:r>
            <w:r w:rsidRPr="00F45279">
              <w:rPr>
                <w:rFonts w:ascii="Times New Roman" w:eastAsia="Times New Roman" w:hAnsi="Times New Roman" w:cs="Times New Roman"/>
                <w:sz w:val="20"/>
                <w:szCs w:val="20"/>
                <w:lang w:val="en-GB" w:eastAsia="es-ES"/>
              </w:rPr>
              <w:t xml:space="preserve">. </w:t>
            </w:r>
          </w:p>
          <w:p w14:paraId="7D5AF433" w14:textId="77777777" w:rsidR="003B3D20" w:rsidRPr="00F45279" w:rsidRDefault="003B3D20" w:rsidP="006D17B2">
            <w:pPr>
              <w:spacing w:after="0" w:line="240" w:lineRule="auto"/>
              <w:rPr>
                <w:rFonts w:ascii="Times New Roman" w:eastAsia="Times New Roman" w:hAnsi="Times New Roman" w:cs="Times New Roman"/>
                <w:sz w:val="20"/>
                <w:szCs w:val="20"/>
                <w:lang w:val="en-GB" w:eastAsia="es-ES"/>
              </w:rPr>
            </w:pPr>
          </w:p>
          <w:p w14:paraId="25574788" w14:textId="12BA5CA2"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F45279">
              <w:rPr>
                <w:rFonts w:ascii="Times New Roman" w:eastAsia="Times New Roman" w:hAnsi="Times New Roman" w:cs="Times New Roman"/>
                <w:sz w:val="20"/>
                <w:szCs w:val="20"/>
                <w:lang w:val="en-GB" w:eastAsia="es-ES"/>
              </w:rPr>
              <w:t>It shall be equal to the difference between the sum of the nSCR for each RFF/MAP/RP and the SCR reported in R0200/</w:t>
            </w:r>
            <w:del w:id="62" w:author="Author">
              <w:r w:rsidRPr="00F45279" w:rsidDel="00EE56FB">
                <w:rPr>
                  <w:rFonts w:ascii="Times New Roman" w:eastAsia="Times New Roman" w:hAnsi="Times New Roman" w:cs="Times New Roman"/>
                  <w:sz w:val="20"/>
                  <w:szCs w:val="20"/>
                  <w:lang w:val="en-GB" w:eastAsia="es-ES"/>
                </w:rPr>
                <w:delText>C00</w:delText>
              </w:r>
              <w:r w:rsidR="00D27431" w:rsidRPr="00F45279" w:rsidDel="00EE56FB">
                <w:rPr>
                  <w:rFonts w:ascii="Times New Roman" w:eastAsia="Times New Roman" w:hAnsi="Times New Roman" w:cs="Times New Roman"/>
                  <w:sz w:val="20"/>
                  <w:szCs w:val="20"/>
                  <w:lang w:val="en-GB" w:eastAsia="es-ES"/>
                </w:rPr>
                <w:delText>9</w:delText>
              </w:r>
              <w:r w:rsidRPr="00F45279" w:rsidDel="00EE56FB">
                <w:rPr>
                  <w:rFonts w:ascii="Times New Roman" w:eastAsia="Times New Roman" w:hAnsi="Times New Roman" w:cs="Times New Roman"/>
                  <w:sz w:val="20"/>
                  <w:szCs w:val="20"/>
                  <w:lang w:val="en-GB" w:eastAsia="es-ES"/>
                </w:rPr>
                <w:delText>0</w:delText>
              </w:r>
            </w:del>
            <w:ins w:id="63" w:author="Author">
              <w:r w:rsidR="00EE56FB" w:rsidRPr="00F45279">
                <w:rPr>
                  <w:rFonts w:ascii="Times New Roman" w:eastAsia="Times New Roman" w:hAnsi="Times New Roman" w:cs="Times New Roman"/>
                  <w:sz w:val="20"/>
                  <w:szCs w:val="20"/>
                  <w:lang w:val="en-GB" w:eastAsia="es-ES"/>
                </w:rPr>
                <w:t>C0100</w:t>
              </w:r>
            </w:ins>
            <w:r w:rsidR="002E3FF3" w:rsidRPr="00F45279">
              <w:rPr>
                <w:rFonts w:ascii="Times New Roman" w:eastAsia="Times New Roman" w:hAnsi="Times New Roman" w:cs="Times New Roman"/>
                <w:sz w:val="20"/>
                <w:szCs w:val="20"/>
                <w:lang w:val="en-GB" w:eastAsia="es-ES"/>
              </w:rPr>
              <w:t>.</w:t>
            </w:r>
          </w:p>
          <w:p w14:paraId="3071D02C" w14:textId="074EF718"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3B3D20" w:rsidRPr="00495750" w14:paraId="3EB03112"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39FB8A1C" w14:textId="20651D16" w:rsidR="003B3D20" w:rsidRPr="008E6575" w:rsidRDefault="003B3D20" w:rsidP="00990137">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R0450/C0</w:t>
            </w:r>
            <w:r w:rsidR="00D27431">
              <w:rPr>
                <w:rFonts w:ascii="Times New Roman" w:eastAsia="Times New Roman" w:hAnsi="Times New Roman" w:cs="Times New Roman"/>
                <w:sz w:val="20"/>
                <w:szCs w:val="20"/>
                <w:lang w:val="en-GB" w:eastAsia="es-ES"/>
              </w:rPr>
              <w:t>1</w:t>
            </w:r>
            <w:r w:rsidR="00990137">
              <w:rPr>
                <w:rFonts w:ascii="Times New Roman" w:eastAsia="Times New Roman" w:hAnsi="Times New Roman" w:cs="Times New Roman"/>
                <w:sz w:val="20"/>
                <w:szCs w:val="20"/>
                <w:lang w:val="en-GB" w:eastAsia="es-ES"/>
              </w:rPr>
              <w:t>0</w:t>
            </w:r>
            <w:r w:rsidR="00D27431">
              <w:rPr>
                <w:rFonts w:ascii="Times New Roman" w:eastAsia="Times New Roman" w:hAnsi="Times New Roman" w:cs="Times New Roman"/>
                <w:sz w:val="20"/>
                <w:szCs w:val="20"/>
                <w:lang w:val="en-GB" w:eastAsia="es-ES"/>
              </w:rPr>
              <w:t>0</w:t>
            </w:r>
          </w:p>
        </w:tc>
        <w:tc>
          <w:tcPr>
            <w:tcW w:w="2399" w:type="dxa"/>
            <w:tcBorders>
              <w:top w:val="single" w:sz="4" w:space="0" w:color="auto"/>
              <w:left w:val="nil"/>
              <w:bottom w:val="single" w:sz="4" w:space="0" w:color="auto"/>
              <w:right w:val="single" w:sz="4" w:space="0" w:color="auto"/>
            </w:tcBorders>
            <w:shd w:val="clear" w:color="auto" w:fill="auto"/>
          </w:tcPr>
          <w:p w14:paraId="01EE227A" w14:textId="4DC23C86"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Method used to calculate the adjustment due to RFF nSCR aggregation</w:t>
            </w:r>
          </w:p>
        </w:tc>
        <w:tc>
          <w:tcPr>
            <w:tcW w:w="4830" w:type="dxa"/>
            <w:tcBorders>
              <w:top w:val="single" w:sz="4" w:space="0" w:color="auto"/>
              <w:left w:val="nil"/>
              <w:bottom w:val="single" w:sz="4" w:space="0" w:color="auto"/>
              <w:right w:val="single" w:sz="4" w:space="0" w:color="auto"/>
            </w:tcBorders>
            <w:shd w:val="clear" w:color="auto" w:fill="auto"/>
          </w:tcPr>
          <w:p w14:paraId="2F98BBCB" w14:textId="77777777"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Method used to calculate the adjustment due to RFF nSCR aggregation. One of the following option shall be used:</w:t>
            </w:r>
          </w:p>
          <w:p w14:paraId="11692FCB" w14:textId="209C7EE4"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1</w:t>
            </w:r>
            <w:r w:rsidR="00B272C5">
              <w:rPr>
                <w:rFonts w:ascii="Times New Roman" w:eastAsia="Times New Roman" w:hAnsi="Times New Roman" w:cs="Times New Roman"/>
                <w:sz w:val="20"/>
                <w:szCs w:val="20"/>
                <w:lang w:val="en-GB" w:eastAsia="es-ES"/>
              </w:rPr>
              <w:t xml:space="preserve"> - </w:t>
            </w:r>
            <w:r w:rsidRPr="008E6575">
              <w:rPr>
                <w:rFonts w:ascii="Times New Roman" w:eastAsia="Times New Roman" w:hAnsi="Times New Roman" w:cs="Times New Roman"/>
                <w:sz w:val="20"/>
                <w:szCs w:val="20"/>
                <w:lang w:val="en-GB" w:eastAsia="es-ES"/>
              </w:rPr>
              <w:t>Full recalculation</w:t>
            </w:r>
          </w:p>
          <w:p w14:paraId="0B5B3872" w14:textId="2EBCC38D"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2</w:t>
            </w:r>
            <w:r w:rsidR="00B272C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Simplification at risk sub-module level</w:t>
            </w:r>
          </w:p>
          <w:p w14:paraId="45911BA5" w14:textId="1AA6C015"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3</w:t>
            </w:r>
            <w:r w:rsidR="00B272C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Simplification at risk module level</w:t>
            </w:r>
          </w:p>
          <w:p w14:paraId="6ADE658D" w14:textId="0A23A087" w:rsidR="003B3D20" w:rsidRPr="008E6575" w:rsidRDefault="003B3D20" w:rsidP="006D17B2">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4</w:t>
            </w:r>
            <w:r w:rsidR="00B272C5">
              <w:rPr>
                <w:rFonts w:ascii="Times New Roman" w:eastAsia="Times New Roman" w:hAnsi="Times New Roman" w:cs="Times New Roman"/>
                <w:sz w:val="20"/>
                <w:szCs w:val="20"/>
                <w:lang w:val="en-GB" w:eastAsia="es-ES"/>
              </w:rPr>
              <w:t xml:space="preserve"> -</w:t>
            </w:r>
            <w:r w:rsidRPr="008E6575">
              <w:rPr>
                <w:rFonts w:ascii="Times New Roman" w:eastAsia="Times New Roman" w:hAnsi="Times New Roman" w:cs="Times New Roman"/>
                <w:sz w:val="20"/>
                <w:szCs w:val="20"/>
                <w:lang w:val="en-GB" w:eastAsia="es-ES"/>
              </w:rPr>
              <w:t xml:space="preserve"> No adjustment</w:t>
            </w:r>
          </w:p>
          <w:p w14:paraId="48862749" w14:textId="77777777" w:rsidR="00D8192B" w:rsidRDefault="00D8192B" w:rsidP="00D05236">
            <w:pPr>
              <w:spacing w:after="0" w:line="240" w:lineRule="auto"/>
              <w:rPr>
                <w:rFonts w:ascii="Times New Roman" w:eastAsia="Times New Roman" w:hAnsi="Times New Roman" w:cs="Times New Roman"/>
                <w:sz w:val="20"/>
                <w:szCs w:val="20"/>
                <w:lang w:val="en-GB" w:eastAsia="es-ES"/>
              </w:rPr>
            </w:pPr>
          </w:p>
          <w:p w14:paraId="18CA55FE" w14:textId="208440D0" w:rsidR="00D8192B" w:rsidRPr="008E6575" w:rsidRDefault="00D8192B" w:rsidP="006D17B2">
            <w:pPr>
              <w:spacing w:after="0" w:line="240" w:lineRule="auto"/>
              <w:rPr>
                <w:rFonts w:ascii="Times New Roman" w:eastAsia="Times New Roman" w:hAnsi="Times New Roman" w:cs="Times New Roman"/>
                <w:sz w:val="20"/>
                <w:szCs w:val="20"/>
                <w:lang w:val="en-GB" w:eastAsia="es-ES"/>
              </w:rPr>
            </w:pPr>
            <w:r w:rsidRPr="006472B5">
              <w:rPr>
                <w:rFonts w:ascii="Times New Roman" w:eastAsia="Times New Roman" w:hAnsi="Times New Roman" w:cs="Times New Roman"/>
                <w:sz w:val="20"/>
                <w:szCs w:val="20"/>
                <w:lang w:val="en-GB" w:eastAsia="es-ES"/>
              </w:rPr>
              <w:t>When the undertaking has no RFF (</w:t>
            </w:r>
            <w:r>
              <w:rPr>
                <w:rFonts w:ascii="Times New Roman" w:eastAsia="Times New Roman" w:hAnsi="Times New Roman" w:cs="Times New Roman"/>
                <w:sz w:val="20"/>
                <w:szCs w:val="20"/>
                <w:lang w:val="en-GB" w:eastAsia="es-ES"/>
              </w:rPr>
              <w:t xml:space="preserve">or have only </w:t>
            </w:r>
            <w:r w:rsidRPr="006472B5">
              <w:rPr>
                <w:rFonts w:ascii="Times New Roman" w:eastAsia="Times New Roman" w:hAnsi="Times New Roman" w:cs="Times New Roman"/>
                <w:sz w:val="20"/>
                <w:szCs w:val="20"/>
                <w:lang w:val="en-GB" w:eastAsia="es-ES"/>
              </w:rPr>
              <w:t>RFF under article 304</w:t>
            </w:r>
            <w:ins w:id="64" w:author="Author">
              <w:r w:rsidR="00EE56FB">
                <w:rPr>
                  <w:rFonts w:ascii="Times New Roman" w:eastAsia="Times New Roman" w:hAnsi="Times New Roman" w:cs="Times New Roman"/>
                  <w:sz w:val="20"/>
                  <w:szCs w:val="20"/>
                  <w:lang w:val="en-GB" w:eastAsia="es-ES"/>
                </w:rPr>
                <w:t xml:space="preserve"> of Solvency II Directive</w:t>
              </w:r>
            </w:ins>
            <w:r w:rsidRPr="006472B5">
              <w:rPr>
                <w:rFonts w:ascii="Times New Roman" w:eastAsia="Times New Roman" w:hAnsi="Times New Roman" w:cs="Times New Roman"/>
                <w:sz w:val="20"/>
                <w:szCs w:val="20"/>
                <w:lang w:val="en-GB" w:eastAsia="es-ES"/>
              </w:rPr>
              <w:t>) it sh</w:t>
            </w:r>
            <w:r>
              <w:rPr>
                <w:rFonts w:ascii="Times New Roman" w:eastAsia="Times New Roman" w:hAnsi="Times New Roman" w:cs="Times New Roman"/>
                <w:sz w:val="20"/>
                <w:szCs w:val="20"/>
                <w:lang w:val="en-GB" w:eastAsia="es-ES"/>
              </w:rPr>
              <w:t>all</w:t>
            </w:r>
            <w:r w:rsidRPr="006472B5">
              <w:rPr>
                <w:rFonts w:ascii="Times New Roman" w:eastAsia="Times New Roman" w:hAnsi="Times New Roman" w:cs="Times New Roman"/>
                <w:sz w:val="20"/>
                <w:szCs w:val="20"/>
                <w:lang w:val="en-GB" w:eastAsia="es-ES"/>
              </w:rPr>
              <w:t xml:space="preserve"> select option 4.</w:t>
            </w:r>
          </w:p>
          <w:p w14:paraId="27AD4EAE" w14:textId="7B30A53F"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p>
        </w:tc>
      </w:tr>
      <w:tr w:rsidR="003B3D20" w:rsidRPr="00495750" w14:paraId="170F8D01" w14:textId="77777777" w:rsidTr="008E6575">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14:paraId="1F9EA7C2" w14:textId="6219A1F1" w:rsidR="003B3D20"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R0</w:t>
            </w:r>
            <w:r w:rsidR="00D27431">
              <w:rPr>
                <w:rFonts w:ascii="Times New Roman" w:eastAsia="Times New Roman" w:hAnsi="Times New Roman" w:cs="Times New Roman"/>
                <w:sz w:val="20"/>
                <w:szCs w:val="20"/>
                <w:lang w:val="en-GB" w:eastAsia="es-ES"/>
              </w:rPr>
              <w:t>46</w:t>
            </w:r>
            <w:r w:rsidRPr="008E6575">
              <w:rPr>
                <w:rFonts w:ascii="Times New Roman" w:eastAsia="Times New Roman" w:hAnsi="Times New Roman" w:cs="Times New Roman"/>
                <w:sz w:val="20"/>
                <w:szCs w:val="20"/>
                <w:lang w:val="en-GB" w:eastAsia="es-ES"/>
              </w:rPr>
              <w:t>0/C01</w:t>
            </w:r>
            <w:r w:rsidR="00990137">
              <w:rPr>
                <w:rFonts w:ascii="Times New Roman" w:eastAsia="Times New Roman" w:hAnsi="Times New Roman" w:cs="Times New Roman"/>
                <w:sz w:val="20"/>
                <w:szCs w:val="20"/>
                <w:lang w:val="en-GB" w:eastAsia="es-ES"/>
              </w:rPr>
              <w:t>0</w:t>
            </w:r>
            <w:r w:rsidRPr="008E6575">
              <w:rPr>
                <w:rFonts w:ascii="Times New Roman" w:eastAsia="Times New Roman" w:hAnsi="Times New Roman" w:cs="Times New Roman"/>
                <w:sz w:val="20"/>
                <w:szCs w:val="20"/>
                <w:lang w:val="en-GB" w:eastAsia="es-ES"/>
              </w:rPr>
              <w:t>0</w:t>
            </w:r>
          </w:p>
          <w:p w14:paraId="614AD8E3" w14:textId="77777777" w:rsidR="002A0377" w:rsidRDefault="002A0377" w:rsidP="00D0523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(A11B)</w:t>
            </w:r>
          </w:p>
          <w:p w14:paraId="08575170" w14:textId="249681E3" w:rsidR="002E3FF3" w:rsidRPr="008E6575" w:rsidRDefault="002E3FF3" w:rsidP="00D05236">
            <w:pPr>
              <w:spacing w:after="0" w:line="240" w:lineRule="auto"/>
              <w:rPr>
                <w:rFonts w:ascii="Times New Roman" w:eastAsia="Times New Roman" w:hAnsi="Times New Roman" w:cs="Times New Roman"/>
                <w:sz w:val="20"/>
                <w:szCs w:val="20"/>
                <w:lang w:val="en-GB" w:eastAsia="es-ES"/>
              </w:rPr>
            </w:pPr>
          </w:p>
        </w:tc>
        <w:tc>
          <w:tcPr>
            <w:tcW w:w="2399" w:type="dxa"/>
            <w:tcBorders>
              <w:top w:val="single" w:sz="4" w:space="0" w:color="auto"/>
              <w:left w:val="nil"/>
              <w:bottom w:val="single" w:sz="4" w:space="0" w:color="auto"/>
              <w:right w:val="single" w:sz="4" w:space="0" w:color="auto"/>
            </w:tcBorders>
            <w:shd w:val="clear" w:color="auto" w:fill="auto"/>
          </w:tcPr>
          <w:p w14:paraId="18DBFD9F" w14:textId="11C95593"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 xml:space="preserve">Net  future discretionary benefits </w:t>
            </w:r>
          </w:p>
        </w:tc>
        <w:tc>
          <w:tcPr>
            <w:tcW w:w="4830" w:type="dxa"/>
            <w:tcBorders>
              <w:top w:val="single" w:sz="4" w:space="0" w:color="auto"/>
              <w:left w:val="nil"/>
              <w:bottom w:val="single" w:sz="4" w:space="0" w:color="auto"/>
              <w:right w:val="single" w:sz="4" w:space="0" w:color="auto"/>
            </w:tcBorders>
            <w:shd w:val="clear" w:color="auto" w:fill="auto"/>
          </w:tcPr>
          <w:p w14:paraId="4A9D7EA0" w14:textId="0F6F6E5C" w:rsidR="003B3D20" w:rsidRPr="008E6575" w:rsidRDefault="003B3D20" w:rsidP="00D05236">
            <w:pPr>
              <w:spacing w:after="0" w:line="240" w:lineRule="auto"/>
              <w:rPr>
                <w:rFonts w:ascii="Times New Roman" w:eastAsia="Times New Roman" w:hAnsi="Times New Roman" w:cs="Times New Roman"/>
                <w:sz w:val="20"/>
                <w:szCs w:val="20"/>
                <w:lang w:val="en-GB" w:eastAsia="es-ES"/>
              </w:rPr>
            </w:pPr>
            <w:r w:rsidRPr="008E6575">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r w:rsidR="002E3FF3">
              <w:rPr>
                <w:rFonts w:ascii="Times New Roman" w:eastAsia="Times New Roman" w:hAnsi="Times New Roman" w:cs="Times New Roman"/>
                <w:sz w:val="20"/>
                <w:szCs w:val="20"/>
                <w:lang w:val="en-GB" w:eastAsia="es-ES"/>
              </w:rPr>
              <w:t>.</w:t>
            </w:r>
          </w:p>
        </w:tc>
      </w:tr>
    </w:tbl>
    <w:p w14:paraId="287163A8" w14:textId="77777777" w:rsidR="00641969" w:rsidRPr="009C6F74" w:rsidRDefault="00641969">
      <w:pPr>
        <w:rPr>
          <w:lang w:val="en-GB"/>
        </w:rPr>
      </w:pPr>
    </w:p>
    <w:sectPr w:rsidR="00641969" w:rsidRPr="009C6F74" w:rsidSect="002E2864">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3E5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E4C65" w14:textId="77777777" w:rsidR="00B4415F" w:rsidRDefault="00B4415F" w:rsidP="00D13258">
      <w:pPr>
        <w:spacing w:after="0" w:line="240" w:lineRule="auto"/>
      </w:pPr>
      <w:r>
        <w:separator/>
      </w:r>
    </w:p>
  </w:endnote>
  <w:endnote w:type="continuationSeparator" w:id="0">
    <w:p w14:paraId="0FD51613" w14:textId="77777777" w:rsidR="00B4415F" w:rsidRDefault="00B4415F"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9660C" w14:textId="77777777" w:rsidR="00B4415F" w:rsidRDefault="00B4415F" w:rsidP="00D13258">
      <w:pPr>
        <w:spacing w:after="0" w:line="240" w:lineRule="auto"/>
      </w:pPr>
      <w:r>
        <w:separator/>
      </w:r>
    </w:p>
  </w:footnote>
  <w:footnote w:type="continuationSeparator" w:id="0">
    <w:p w14:paraId="6C2ADF42" w14:textId="77777777" w:rsidR="00B4415F" w:rsidRDefault="00B4415F"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56CB6E89"/>
    <w:multiLevelType w:val="hybridMultilevel"/>
    <w:tmpl w:val="F840404E"/>
    <w:lvl w:ilvl="0" w:tplc="011CFF48">
      <w:start w:val="19"/>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13786"/>
    <w:rsid w:val="00035A57"/>
    <w:rsid w:val="000454DE"/>
    <w:rsid w:val="00046491"/>
    <w:rsid w:val="0005239B"/>
    <w:rsid w:val="00071ABE"/>
    <w:rsid w:val="00073F54"/>
    <w:rsid w:val="00085285"/>
    <w:rsid w:val="00092090"/>
    <w:rsid w:val="000A67C1"/>
    <w:rsid w:val="000E6B31"/>
    <w:rsid w:val="00111BC6"/>
    <w:rsid w:val="00130E2C"/>
    <w:rsid w:val="001369E0"/>
    <w:rsid w:val="0014247F"/>
    <w:rsid w:val="00191DD2"/>
    <w:rsid w:val="001A1E53"/>
    <w:rsid w:val="001A1FF5"/>
    <w:rsid w:val="001B0C39"/>
    <w:rsid w:val="001B48E1"/>
    <w:rsid w:val="001B6BFA"/>
    <w:rsid w:val="001C4167"/>
    <w:rsid w:val="001D5D0F"/>
    <w:rsid w:val="001E06E7"/>
    <w:rsid w:val="001E56B6"/>
    <w:rsid w:val="001E7928"/>
    <w:rsid w:val="001F38DA"/>
    <w:rsid w:val="001F4EDE"/>
    <w:rsid w:val="001F7F75"/>
    <w:rsid w:val="00222CD3"/>
    <w:rsid w:val="002275EE"/>
    <w:rsid w:val="00233919"/>
    <w:rsid w:val="00251E02"/>
    <w:rsid w:val="00257E9A"/>
    <w:rsid w:val="00266D73"/>
    <w:rsid w:val="002768C0"/>
    <w:rsid w:val="0029328F"/>
    <w:rsid w:val="002A0377"/>
    <w:rsid w:val="002A433D"/>
    <w:rsid w:val="002D34A6"/>
    <w:rsid w:val="002E2864"/>
    <w:rsid w:val="002E3FF3"/>
    <w:rsid w:val="002F3451"/>
    <w:rsid w:val="002F7A7C"/>
    <w:rsid w:val="00316F4C"/>
    <w:rsid w:val="003354EC"/>
    <w:rsid w:val="00337F9F"/>
    <w:rsid w:val="00361869"/>
    <w:rsid w:val="003620FF"/>
    <w:rsid w:val="003B3D20"/>
    <w:rsid w:val="003C0C7C"/>
    <w:rsid w:val="003F7C3A"/>
    <w:rsid w:val="004161B2"/>
    <w:rsid w:val="00435510"/>
    <w:rsid w:val="00452F3D"/>
    <w:rsid w:val="00455C7D"/>
    <w:rsid w:val="00460571"/>
    <w:rsid w:val="00477F1C"/>
    <w:rsid w:val="00495750"/>
    <w:rsid w:val="004E1D42"/>
    <w:rsid w:val="004E62DA"/>
    <w:rsid w:val="00523601"/>
    <w:rsid w:val="00532F55"/>
    <w:rsid w:val="00546581"/>
    <w:rsid w:val="005A1FAE"/>
    <w:rsid w:val="005B7F89"/>
    <w:rsid w:val="005D7B61"/>
    <w:rsid w:val="00617A0F"/>
    <w:rsid w:val="00637229"/>
    <w:rsid w:val="00641969"/>
    <w:rsid w:val="0065559A"/>
    <w:rsid w:val="0067576C"/>
    <w:rsid w:val="00675EBB"/>
    <w:rsid w:val="006F37DA"/>
    <w:rsid w:val="007241FE"/>
    <w:rsid w:val="00724862"/>
    <w:rsid w:val="00762122"/>
    <w:rsid w:val="007738B2"/>
    <w:rsid w:val="00773CBF"/>
    <w:rsid w:val="00780C46"/>
    <w:rsid w:val="007A15C5"/>
    <w:rsid w:val="007A2199"/>
    <w:rsid w:val="007A5E48"/>
    <w:rsid w:val="007C6967"/>
    <w:rsid w:val="007E7127"/>
    <w:rsid w:val="0080270E"/>
    <w:rsid w:val="008340A7"/>
    <w:rsid w:val="00851A20"/>
    <w:rsid w:val="00881B2B"/>
    <w:rsid w:val="008927BE"/>
    <w:rsid w:val="008A1015"/>
    <w:rsid w:val="008A19E4"/>
    <w:rsid w:val="008E4B46"/>
    <w:rsid w:val="008E6575"/>
    <w:rsid w:val="008F3E00"/>
    <w:rsid w:val="00901A0D"/>
    <w:rsid w:val="00931013"/>
    <w:rsid w:val="00936E55"/>
    <w:rsid w:val="00954B20"/>
    <w:rsid w:val="00954EB2"/>
    <w:rsid w:val="00990137"/>
    <w:rsid w:val="0099177F"/>
    <w:rsid w:val="00991B10"/>
    <w:rsid w:val="009A52EB"/>
    <w:rsid w:val="009C6F74"/>
    <w:rsid w:val="009F4C8D"/>
    <w:rsid w:val="00A00F72"/>
    <w:rsid w:val="00A046DE"/>
    <w:rsid w:val="00A614C2"/>
    <w:rsid w:val="00A65EAE"/>
    <w:rsid w:val="00A724A6"/>
    <w:rsid w:val="00A742DD"/>
    <w:rsid w:val="00A751D1"/>
    <w:rsid w:val="00A92E43"/>
    <w:rsid w:val="00AB349B"/>
    <w:rsid w:val="00AC1D55"/>
    <w:rsid w:val="00AD2E4A"/>
    <w:rsid w:val="00AE048F"/>
    <w:rsid w:val="00AE0F69"/>
    <w:rsid w:val="00AF259E"/>
    <w:rsid w:val="00AF59F7"/>
    <w:rsid w:val="00B0289C"/>
    <w:rsid w:val="00B1042B"/>
    <w:rsid w:val="00B205B7"/>
    <w:rsid w:val="00B272C5"/>
    <w:rsid w:val="00B41B3D"/>
    <w:rsid w:val="00B43B5E"/>
    <w:rsid w:val="00B4415F"/>
    <w:rsid w:val="00B55AE3"/>
    <w:rsid w:val="00B853F9"/>
    <w:rsid w:val="00BA588C"/>
    <w:rsid w:val="00BB0087"/>
    <w:rsid w:val="00BD25EA"/>
    <w:rsid w:val="00BD32A9"/>
    <w:rsid w:val="00BE56E8"/>
    <w:rsid w:val="00C07928"/>
    <w:rsid w:val="00C12BC3"/>
    <w:rsid w:val="00C339AF"/>
    <w:rsid w:val="00C54A69"/>
    <w:rsid w:val="00CA10BF"/>
    <w:rsid w:val="00D0254D"/>
    <w:rsid w:val="00D05236"/>
    <w:rsid w:val="00D114B1"/>
    <w:rsid w:val="00D13258"/>
    <w:rsid w:val="00D2094C"/>
    <w:rsid w:val="00D27431"/>
    <w:rsid w:val="00D3219A"/>
    <w:rsid w:val="00D424E1"/>
    <w:rsid w:val="00D6160F"/>
    <w:rsid w:val="00D77E42"/>
    <w:rsid w:val="00D8192B"/>
    <w:rsid w:val="00D94092"/>
    <w:rsid w:val="00D94AC4"/>
    <w:rsid w:val="00DA327E"/>
    <w:rsid w:val="00DB18BF"/>
    <w:rsid w:val="00DB7BB2"/>
    <w:rsid w:val="00DD5F48"/>
    <w:rsid w:val="00DE1C82"/>
    <w:rsid w:val="00DF5046"/>
    <w:rsid w:val="00E37940"/>
    <w:rsid w:val="00E42A3F"/>
    <w:rsid w:val="00EC14E0"/>
    <w:rsid w:val="00EE56FB"/>
    <w:rsid w:val="00EE7571"/>
    <w:rsid w:val="00F0427D"/>
    <w:rsid w:val="00F104BA"/>
    <w:rsid w:val="00F41257"/>
    <w:rsid w:val="00F41625"/>
    <w:rsid w:val="00F45279"/>
    <w:rsid w:val="00F462F0"/>
    <w:rsid w:val="00F615FC"/>
    <w:rsid w:val="00F7129B"/>
    <w:rsid w:val="00F75FF7"/>
    <w:rsid w:val="00FC1365"/>
    <w:rsid w:val="00FC6B4E"/>
    <w:rsid w:val="00FE44BC"/>
    <w:rsid w:val="00FE6C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82454">
      <w:bodyDiv w:val="1"/>
      <w:marLeft w:val="0"/>
      <w:marRight w:val="0"/>
      <w:marTop w:val="0"/>
      <w:marBottom w:val="0"/>
      <w:divBdr>
        <w:top w:val="none" w:sz="0" w:space="0" w:color="auto"/>
        <w:left w:val="none" w:sz="0" w:space="0" w:color="auto"/>
        <w:bottom w:val="none" w:sz="0" w:space="0" w:color="auto"/>
        <w:right w:val="none" w:sz="0" w:space="0" w:color="auto"/>
      </w:divBdr>
    </w:div>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CD0F0-9C74-4116-A074-F046EE133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1875</Words>
  <Characters>10693</Characters>
  <Application>Microsoft Office Word</Application>
  <DocSecurity>0</DocSecurity>
  <Lines>89</Lines>
  <Paragraphs>25</Paragraphs>
  <ScaleCrop>false</ScaleCrop>
  <Company/>
  <LinksUpToDate>false</LinksUpToDate>
  <CharactersWithSpaces>12543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2015-07-02T23:43:00Z</dcterms:created>
  <dcterms:modified xsi:type="dcterms:W3CDTF">2015-07-02T23:43:00Z</dcterms:modified>
</cp:coreProperties>
</file>